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仿宋_GB2312" w:eastAsia="仿宋_GB2312"/>
          <w:sz w:val="24"/>
        </w:rPr>
      </w:pPr>
      <w:r>
        <w:rPr>
          <w:rFonts w:hint="eastAsia" w:ascii="仿宋_GB2312" w:eastAsia="仿宋_GB2312"/>
          <w:sz w:val="24"/>
        </w:rPr>
        <w:t>附件</w:t>
      </w:r>
      <w:r>
        <w:rPr>
          <w:rFonts w:ascii="仿宋_GB2312" w:eastAsia="仿宋_GB2312"/>
          <w:sz w:val="24"/>
        </w:rPr>
        <w:t>1</w:t>
      </w:r>
    </w:p>
    <w:p>
      <w:pPr>
        <w:spacing w:line="360" w:lineRule="auto"/>
        <w:rPr>
          <w:rFonts w:ascii="仿宋_GB2312" w:eastAsia="仿宋_GB2312"/>
          <w:sz w:val="44"/>
          <w:szCs w:val="44"/>
        </w:rPr>
      </w:pPr>
    </w:p>
    <w:p>
      <w:pPr>
        <w:spacing w:line="360" w:lineRule="auto"/>
        <w:rPr>
          <w:rFonts w:ascii="仿宋_GB2312" w:eastAsia="仿宋_GB2312"/>
          <w:sz w:val="44"/>
          <w:szCs w:val="44"/>
        </w:rPr>
      </w:pPr>
    </w:p>
    <w:p>
      <w:pPr>
        <w:spacing w:line="360" w:lineRule="auto"/>
        <w:rPr>
          <w:rFonts w:ascii="仿宋_GB2312" w:eastAsia="仿宋_GB2312"/>
          <w:sz w:val="44"/>
          <w:szCs w:val="44"/>
        </w:rPr>
      </w:pPr>
    </w:p>
    <w:p>
      <w:pPr>
        <w:spacing w:line="360" w:lineRule="auto"/>
        <w:rPr>
          <w:rFonts w:ascii="仿宋_GB2312" w:eastAsia="仿宋_GB2312"/>
          <w:sz w:val="44"/>
          <w:szCs w:val="44"/>
        </w:rPr>
      </w:pPr>
    </w:p>
    <w:p>
      <w:pPr>
        <w:numPr>
          <w:ins w:id="0" w:author="Unknown" w:date="1899-12-31T00:00:00Z"/>
        </w:numPr>
        <w:jc w:val="center"/>
        <w:rPr>
          <w:rFonts w:ascii="宋体" w:hAnsi="宋体"/>
          <w:sz w:val="44"/>
          <w:szCs w:val="44"/>
        </w:rPr>
      </w:pPr>
      <w:r>
        <w:rPr>
          <w:rFonts w:ascii="宋体" w:hAnsi="宋体"/>
          <w:sz w:val="44"/>
          <w:szCs w:val="44"/>
        </w:rPr>
        <w:t>201</w:t>
      </w:r>
      <w:r>
        <w:rPr>
          <w:rFonts w:hint="eastAsia" w:ascii="宋体" w:hAnsi="宋体"/>
          <w:sz w:val="44"/>
          <w:szCs w:val="44"/>
        </w:rPr>
        <w:t>9</w:t>
      </w:r>
      <w:r>
        <w:rPr>
          <w:rFonts w:ascii="宋体" w:hAnsi="宋体"/>
          <w:sz w:val="44"/>
          <w:szCs w:val="44"/>
        </w:rPr>
        <w:t>年</w:t>
      </w:r>
      <w:r>
        <w:rPr>
          <w:rFonts w:hint="eastAsia" w:ascii="宋体" w:hAnsi="宋体"/>
          <w:sz w:val="44"/>
          <w:szCs w:val="44"/>
        </w:rPr>
        <w:t>度部门</w:t>
      </w:r>
      <w:r>
        <w:rPr>
          <w:rFonts w:ascii="宋体" w:hAnsi="宋体"/>
          <w:sz w:val="44"/>
          <w:szCs w:val="44"/>
        </w:rPr>
        <w:t>整体绩效自评报告</w:t>
      </w:r>
    </w:p>
    <w:p>
      <w:pPr>
        <w:spacing w:line="360" w:lineRule="auto"/>
        <w:rPr>
          <w:rFonts w:ascii="仿宋_GB2312" w:eastAsia="仿宋_GB2312"/>
          <w:sz w:val="32"/>
          <w:szCs w:val="32"/>
        </w:rPr>
      </w:pPr>
    </w:p>
    <w:p>
      <w:pPr>
        <w:spacing w:line="360" w:lineRule="auto"/>
        <w:rPr>
          <w:rFonts w:ascii="仿宋_GB2312" w:eastAsia="仿宋_GB2312"/>
          <w:sz w:val="32"/>
          <w:szCs w:val="32"/>
        </w:rPr>
      </w:pPr>
    </w:p>
    <w:p>
      <w:pPr>
        <w:spacing w:line="360" w:lineRule="auto"/>
        <w:rPr>
          <w:rFonts w:ascii="仿宋_GB2312" w:eastAsia="仿宋_GB2312"/>
          <w:sz w:val="32"/>
          <w:szCs w:val="32"/>
        </w:rPr>
      </w:pPr>
    </w:p>
    <w:p>
      <w:pPr>
        <w:spacing w:line="360" w:lineRule="auto"/>
        <w:rPr>
          <w:rFonts w:ascii="仿宋_GB2312" w:eastAsia="仿宋_GB2312"/>
          <w:sz w:val="32"/>
          <w:szCs w:val="32"/>
        </w:rPr>
      </w:pPr>
    </w:p>
    <w:p>
      <w:pPr>
        <w:spacing w:line="360" w:lineRule="auto"/>
        <w:rPr>
          <w:rFonts w:ascii="仿宋_GB2312" w:eastAsia="仿宋_GB2312"/>
          <w:sz w:val="32"/>
          <w:szCs w:val="32"/>
        </w:rPr>
      </w:pPr>
    </w:p>
    <w:p>
      <w:pPr>
        <w:spacing w:line="360" w:lineRule="auto"/>
        <w:rPr>
          <w:rFonts w:ascii="仿宋_GB2312" w:eastAsia="仿宋_GB2312"/>
          <w:sz w:val="32"/>
          <w:szCs w:val="32"/>
        </w:rPr>
      </w:pPr>
    </w:p>
    <w:p>
      <w:pPr>
        <w:wordWrap w:val="0"/>
        <w:spacing w:line="360" w:lineRule="auto"/>
        <w:jc w:val="right"/>
        <w:rPr>
          <w:rFonts w:ascii="仿宋_GB2312" w:eastAsia="仿宋_GB2312"/>
          <w:sz w:val="32"/>
          <w:szCs w:val="32"/>
        </w:rPr>
      </w:pPr>
      <w:r>
        <w:rPr>
          <w:rFonts w:hint="eastAsia" w:ascii="仿宋_GB2312" w:eastAsia="仿宋_GB2312"/>
          <w:sz w:val="32"/>
          <w:szCs w:val="32"/>
        </w:rPr>
        <w:t xml:space="preserve">部门名称（公章）：深圳市大梅沙海滨公园管理处 </w:t>
      </w:r>
    </w:p>
    <w:p>
      <w:pPr>
        <w:spacing w:line="360" w:lineRule="auto"/>
        <w:ind w:firstLine="1280" w:firstLineChars="400"/>
        <w:jc w:val="left"/>
        <w:rPr>
          <w:rFonts w:ascii="仿宋_GB2312" w:eastAsia="仿宋_GB2312"/>
          <w:sz w:val="32"/>
          <w:szCs w:val="32"/>
        </w:rPr>
      </w:pPr>
      <w:r>
        <w:rPr>
          <w:rFonts w:hint="eastAsia" w:ascii="仿宋_GB2312" w:eastAsia="仿宋_GB2312"/>
          <w:sz w:val="32"/>
          <w:szCs w:val="32"/>
        </w:rPr>
        <w:t>填报人：</w:t>
      </w:r>
    </w:p>
    <w:p>
      <w:pPr>
        <w:spacing w:line="360" w:lineRule="auto"/>
        <w:ind w:right="1280" w:firstLine="1280" w:firstLineChars="400"/>
        <w:rPr>
          <w:rFonts w:ascii="仿宋_GB2312" w:eastAsia="仿宋_GB2312"/>
          <w:sz w:val="32"/>
          <w:szCs w:val="32"/>
        </w:rPr>
      </w:pPr>
      <w:r>
        <w:rPr>
          <w:rFonts w:hint="eastAsia" w:ascii="仿宋_GB2312" w:eastAsia="仿宋_GB2312"/>
          <w:sz w:val="32"/>
          <w:szCs w:val="32"/>
        </w:rPr>
        <w:t>联系电话：</w:t>
      </w:r>
    </w:p>
    <w:p>
      <w:pPr>
        <w:jc w:val="center"/>
        <w:rPr>
          <w:rFonts w:ascii="仿宋_GB2312" w:eastAsia="仿宋_GB2312"/>
          <w:sz w:val="32"/>
          <w:szCs w:val="32"/>
        </w:rPr>
      </w:pPr>
    </w:p>
    <w:p>
      <w:pPr>
        <w:jc w:val="center"/>
        <w:rPr>
          <w:rFonts w:ascii="宋体" w:hAnsi="宋体"/>
          <w:sz w:val="44"/>
          <w:szCs w:val="44"/>
        </w:rPr>
      </w:pPr>
    </w:p>
    <w:p>
      <w:pPr>
        <w:jc w:val="center"/>
        <w:rPr>
          <w:rFonts w:ascii="宋体" w:hAnsi="宋体"/>
          <w:sz w:val="44"/>
          <w:szCs w:val="44"/>
        </w:rPr>
      </w:pPr>
    </w:p>
    <w:p>
      <w:pPr>
        <w:rPr>
          <w:rFonts w:ascii="宋体" w:hAnsi="宋体"/>
          <w:sz w:val="44"/>
          <w:szCs w:val="44"/>
        </w:rPr>
      </w:pPr>
    </w:p>
    <w:p>
      <w:pPr>
        <w:rPr>
          <w:rFonts w:ascii="宋体" w:hAnsi="宋体"/>
          <w:sz w:val="44"/>
          <w:szCs w:val="44"/>
        </w:rPr>
      </w:pPr>
    </w:p>
    <w:p>
      <w:pPr>
        <w:rPr>
          <w:rFonts w:ascii="宋体" w:hAnsi="宋体"/>
          <w:sz w:val="44"/>
          <w:szCs w:val="44"/>
        </w:rPr>
      </w:pPr>
    </w:p>
    <w:p>
      <w:pPr>
        <w:rPr>
          <w:rFonts w:ascii="宋体" w:hAnsi="宋体"/>
          <w:sz w:val="44"/>
          <w:szCs w:val="44"/>
        </w:rPr>
      </w:pPr>
    </w:p>
    <w:p>
      <w:pPr>
        <w:snapToGrid w:val="0"/>
        <w:spacing w:line="580" w:lineRule="exact"/>
        <w:ind w:firstLine="640" w:firstLineChars="200"/>
        <w:rPr>
          <w:rFonts w:ascii="黑体" w:hAnsi="黑体" w:eastAsia="黑体" w:cs="黑体"/>
          <w:bCs/>
          <w:sz w:val="32"/>
          <w:szCs w:val="32"/>
        </w:rPr>
      </w:pPr>
      <w:r>
        <w:rPr>
          <w:rFonts w:hint="eastAsia" w:ascii="黑体" w:hAnsi="黑体" w:eastAsia="黑体" w:cs="黑体"/>
          <w:bCs/>
          <w:sz w:val="32"/>
          <w:szCs w:val="32"/>
        </w:rPr>
        <w:t>一、部门（单位）基本情况</w:t>
      </w:r>
    </w:p>
    <w:p>
      <w:pPr>
        <w:snapToGrid w:val="0"/>
        <w:spacing w:line="580" w:lineRule="exact"/>
        <w:ind w:firstLine="640" w:firstLineChars="200"/>
        <w:rPr>
          <w:rFonts w:ascii="仿宋_GB2312" w:hAnsi="Adobe 楷体 Std R" w:eastAsia="仿宋_GB2312"/>
          <w:color w:val="000000"/>
          <w:sz w:val="32"/>
          <w:szCs w:val="32"/>
        </w:rPr>
      </w:pPr>
      <w:r>
        <w:rPr>
          <w:rFonts w:hint="eastAsia" w:ascii="仿宋_GB2312" w:hAnsi="Adobe 楷体 Std R" w:eastAsia="仿宋_GB2312"/>
          <w:color w:val="000000"/>
          <w:sz w:val="32"/>
          <w:szCs w:val="32"/>
        </w:rPr>
        <w:t>（一）部门主要职能</w:t>
      </w:r>
    </w:p>
    <w:p>
      <w:pPr>
        <w:snapToGrid w:val="0"/>
        <w:spacing w:line="580" w:lineRule="exact"/>
        <w:ind w:firstLine="640" w:firstLineChars="200"/>
        <w:rPr>
          <w:rFonts w:ascii="仿宋_GB2312" w:hAnsi="Adobe 楷体 Std R" w:eastAsia="仿宋_GB2312"/>
          <w:color w:val="000000"/>
          <w:sz w:val="32"/>
          <w:szCs w:val="32"/>
        </w:rPr>
      </w:pPr>
      <w:r>
        <w:rPr>
          <w:rFonts w:hint="eastAsia" w:ascii="仿宋_GB2312" w:hAnsi="Adobe 楷体 Std R" w:eastAsia="仿宋_GB2312"/>
          <w:color w:val="000000"/>
          <w:sz w:val="32"/>
          <w:szCs w:val="32"/>
        </w:rPr>
        <w:t>深圳市大梅沙海滨公园管理处（深圳市盐田区公园管理中心）（以下简称大梅沙海滨公园），为财政全额拨款事业单位；负责大梅沙海滨公园管理处范围内的公共设施管理、公共安全与管理服务、大型文化体育活动等。</w:t>
      </w:r>
    </w:p>
    <w:p>
      <w:pPr>
        <w:snapToGrid w:val="0"/>
        <w:spacing w:line="580" w:lineRule="exact"/>
        <w:ind w:firstLine="640" w:firstLineChars="200"/>
        <w:rPr>
          <w:rFonts w:ascii="仿宋_GB2312" w:hAnsi="Adobe 楷体 Std R" w:eastAsia="仿宋_GB2312"/>
          <w:color w:val="000000"/>
          <w:sz w:val="32"/>
          <w:szCs w:val="32"/>
        </w:rPr>
      </w:pPr>
      <w:r>
        <w:rPr>
          <w:rFonts w:hint="eastAsia" w:ascii="仿宋_GB2312" w:hAnsi="Adobe 楷体 Std R" w:eastAsia="仿宋_GB2312"/>
          <w:color w:val="000000"/>
          <w:sz w:val="32"/>
          <w:szCs w:val="32"/>
        </w:rPr>
        <w:t>大梅沙海滨公园2019年12月31日事业定编</w:t>
      </w:r>
      <w:r>
        <w:rPr>
          <w:rFonts w:ascii="仿宋_GB2312" w:hAnsi="Adobe 楷体 Std R" w:eastAsia="仿宋_GB2312"/>
          <w:color w:val="000000"/>
          <w:sz w:val="32"/>
          <w:szCs w:val="32"/>
        </w:rPr>
        <w:t>20</w:t>
      </w:r>
      <w:r>
        <w:rPr>
          <w:rFonts w:hint="eastAsia" w:ascii="仿宋_GB2312" w:hAnsi="Adobe 楷体 Std R" w:eastAsia="仿宋_GB2312"/>
          <w:color w:val="000000"/>
          <w:sz w:val="32"/>
          <w:szCs w:val="32"/>
        </w:rPr>
        <w:t>人，实有在编在岗18人，退休3人。</w:t>
      </w:r>
    </w:p>
    <w:p>
      <w:pPr>
        <w:snapToGrid w:val="0"/>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（二）年度总体工作和重点工作任务。</w:t>
      </w:r>
    </w:p>
    <w:p>
      <w:pPr>
        <w:snapToGrid w:val="0"/>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2019年，我单位的总体工作包括：更好的完成大梅沙海滨公园的日常管理、安全保卫、绿化养护、卫生保洁等公共管理事务，向游客提供义务救生、义务广播及咨询等，完成公园公共设施的规划、升级改造和维修维护的管理。</w:t>
      </w:r>
    </w:p>
    <w:p>
      <w:pPr>
        <w:snapToGrid w:val="0"/>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（三）2019年部门预算编制情况。</w:t>
      </w:r>
    </w:p>
    <w:p>
      <w:pPr>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根据我单位职责，按照区委区政府有关方针政策和工作要求，结合我单位中长期发展规划及年度工作计划，201</w:t>
      </w:r>
      <w:r>
        <w:rPr>
          <w:rFonts w:ascii="仿宋_GB2312" w:hAnsi="宋体" w:eastAsia="仿宋_GB2312" w:cs="宋体"/>
          <w:kern w:val="0"/>
          <w:sz w:val="32"/>
          <w:szCs w:val="32"/>
        </w:rPr>
        <w:t>9</w:t>
      </w:r>
      <w:r>
        <w:rPr>
          <w:rFonts w:hint="eastAsia" w:ascii="仿宋_GB2312" w:hAnsi="宋体" w:eastAsia="仿宋_GB2312" w:cs="宋体"/>
          <w:kern w:val="0"/>
          <w:sz w:val="32"/>
          <w:szCs w:val="32"/>
        </w:rPr>
        <w:t>年度年初预算安排合共</w:t>
      </w:r>
      <w:r>
        <w:rPr>
          <w:rFonts w:ascii="仿宋_GB2312" w:hAnsi="宋体" w:eastAsia="仿宋_GB2312" w:cs="宋体"/>
          <w:kern w:val="0"/>
          <w:sz w:val="32"/>
          <w:szCs w:val="32"/>
        </w:rPr>
        <w:t>4,487.61</w:t>
      </w:r>
      <w:r>
        <w:rPr>
          <w:rFonts w:hint="eastAsia" w:ascii="仿宋_GB2312" w:hAnsi="宋体" w:eastAsia="仿宋_GB2312" w:cs="宋体"/>
          <w:kern w:val="0"/>
          <w:sz w:val="32"/>
          <w:szCs w:val="32"/>
        </w:rPr>
        <w:t>万元。预算编制符合区财政201</w:t>
      </w:r>
      <w:r>
        <w:rPr>
          <w:rFonts w:ascii="仿宋_GB2312" w:hAnsi="宋体" w:eastAsia="仿宋_GB2312" w:cs="宋体"/>
          <w:kern w:val="0"/>
          <w:sz w:val="32"/>
          <w:szCs w:val="32"/>
        </w:rPr>
        <w:t>9</w:t>
      </w:r>
      <w:r>
        <w:rPr>
          <w:rFonts w:hint="eastAsia" w:ascii="仿宋_GB2312" w:hAnsi="宋体" w:eastAsia="仿宋_GB2312" w:cs="宋体"/>
          <w:kern w:val="0"/>
          <w:sz w:val="32"/>
          <w:szCs w:val="32"/>
        </w:rPr>
        <w:t>年度有关预算编制的原则，如严控“三公”经费以及会议、差旅和培训等一般公务支出预算等。根据201</w:t>
      </w:r>
      <w:r>
        <w:rPr>
          <w:rFonts w:ascii="仿宋_GB2312" w:hAnsi="宋体" w:eastAsia="仿宋_GB2312" w:cs="宋体"/>
          <w:kern w:val="0"/>
          <w:sz w:val="32"/>
          <w:szCs w:val="32"/>
        </w:rPr>
        <w:t>9</w:t>
      </w:r>
      <w:r>
        <w:rPr>
          <w:rFonts w:hint="eastAsia" w:ascii="仿宋_GB2312" w:hAnsi="宋体" w:eastAsia="仿宋_GB2312" w:cs="宋体"/>
          <w:kern w:val="0"/>
          <w:sz w:val="32"/>
          <w:szCs w:val="32"/>
        </w:rPr>
        <w:t>年度部门预算编制要求，我单位在中期财政规划（201</w:t>
      </w:r>
      <w:r>
        <w:rPr>
          <w:rFonts w:ascii="仿宋_GB2312" w:hAnsi="宋体" w:eastAsia="仿宋_GB2312" w:cs="宋体"/>
          <w:kern w:val="0"/>
          <w:sz w:val="32"/>
          <w:szCs w:val="32"/>
        </w:rPr>
        <w:t>9</w:t>
      </w:r>
      <w:r>
        <w:rPr>
          <w:rFonts w:hint="eastAsia" w:ascii="仿宋_GB2312" w:hAnsi="宋体" w:eastAsia="仿宋_GB2312" w:cs="宋体"/>
          <w:kern w:val="0"/>
          <w:sz w:val="32"/>
          <w:szCs w:val="32"/>
        </w:rPr>
        <w:t>-202</w:t>
      </w:r>
      <w:r>
        <w:rPr>
          <w:rFonts w:ascii="仿宋_GB2312" w:hAnsi="宋体" w:eastAsia="仿宋_GB2312" w:cs="宋体"/>
          <w:kern w:val="0"/>
          <w:sz w:val="32"/>
          <w:szCs w:val="32"/>
        </w:rPr>
        <w:t>1</w:t>
      </w:r>
      <w:r>
        <w:rPr>
          <w:rFonts w:hint="eastAsia" w:ascii="仿宋_GB2312" w:hAnsi="宋体" w:eastAsia="仿宋_GB2312" w:cs="宋体"/>
          <w:kern w:val="0"/>
          <w:sz w:val="32"/>
          <w:szCs w:val="32"/>
        </w:rPr>
        <w:t>）框架下编制年度部门预算、达到区财政对部门预算编制的细致程度要求，同时按要求对申请的财政资金设定绩效目标。在实际工作开展过程中，经批准，我单位整体支出预算总额调整为</w:t>
      </w:r>
      <w:r>
        <w:rPr>
          <w:rFonts w:ascii="仿宋_GB2312" w:hAnsi="宋体" w:eastAsia="仿宋_GB2312" w:cs="宋体"/>
          <w:kern w:val="0"/>
          <w:sz w:val="32"/>
          <w:szCs w:val="32"/>
        </w:rPr>
        <w:t>4,650.36</w:t>
      </w:r>
      <w:r>
        <w:rPr>
          <w:rFonts w:hint="eastAsia" w:ascii="仿宋_GB2312" w:hAnsi="宋体" w:eastAsia="仿宋_GB2312" w:cs="宋体"/>
          <w:kern w:val="0"/>
          <w:sz w:val="32"/>
          <w:szCs w:val="32"/>
        </w:rPr>
        <w:t>万元。具体资金安排情况如下：</w:t>
      </w:r>
    </w:p>
    <w:p>
      <w:pPr>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1.部门整体支出年初预算安排。201</w:t>
      </w:r>
      <w:r>
        <w:rPr>
          <w:rFonts w:ascii="仿宋_GB2312" w:hAnsi="宋体" w:eastAsia="仿宋_GB2312" w:cs="宋体"/>
          <w:kern w:val="0"/>
          <w:sz w:val="32"/>
          <w:szCs w:val="32"/>
        </w:rPr>
        <w:t>9</w:t>
      </w:r>
      <w:r>
        <w:rPr>
          <w:rFonts w:hint="eastAsia" w:ascii="仿宋_GB2312" w:hAnsi="宋体" w:eastAsia="仿宋_GB2312" w:cs="宋体"/>
          <w:kern w:val="0"/>
          <w:sz w:val="32"/>
          <w:szCs w:val="32"/>
        </w:rPr>
        <w:t>年我单位部门预算支出</w:t>
      </w:r>
      <w:r>
        <w:rPr>
          <w:rFonts w:ascii="仿宋_GB2312" w:hAnsi="宋体" w:eastAsia="仿宋_GB2312" w:cs="宋体"/>
          <w:kern w:val="0"/>
          <w:sz w:val="32"/>
          <w:szCs w:val="32"/>
        </w:rPr>
        <w:t>4,487.61</w:t>
      </w:r>
      <w:r>
        <w:rPr>
          <w:rFonts w:hint="eastAsia" w:ascii="仿宋_GB2312" w:hAnsi="宋体" w:eastAsia="仿宋_GB2312" w:cs="宋体"/>
          <w:kern w:val="0"/>
          <w:sz w:val="32"/>
          <w:szCs w:val="32"/>
        </w:rPr>
        <w:t>万元，包括人员经费</w:t>
      </w:r>
      <w:r>
        <w:rPr>
          <w:rFonts w:ascii="仿宋_GB2312" w:hAnsi="宋体" w:eastAsia="仿宋_GB2312" w:cs="宋体"/>
          <w:kern w:val="0"/>
          <w:sz w:val="32"/>
          <w:szCs w:val="32"/>
        </w:rPr>
        <w:t>1,031.94</w:t>
      </w:r>
      <w:r>
        <w:rPr>
          <w:rFonts w:hint="eastAsia" w:ascii="仿宋_GB2312" w:hAnsi="宋体" w:eastAsia="仿宋_GB2312" w:cs="宋体"/>
          <w:kern w:val="0"/>
          <w:sz w:val="32"/>
          <w:szCs w:val="32"/>
        </w:rPr>
        <w:t>万元、日常公用经费</w:t>
      </w:r>
      <w:r>
        <w:rPr>
          <w:rFonts w:ascii="仿宋_GB2312" w:hAnsi="宋体" w:eastAsia="仿宋_GB2312" w:cs="宋体"/>
          <w:kern w:val="0"/>
          <w:sz w:val="32"/>
          <w:szCs w:val="32"/>
        </w:rPr>
        <w:t>301.70</w:t>
      </w:r>
      <w:r>
        <w:rPr>
          <w:rFonts w:hint="eastAsia" w:ascii="仿宋_GB2312" w:hAnsi="宋体" w:eastAsia="仿宋_GB2312" w:cs="宋体"/>
          <w:kern w:val="0"/>
          <w:sz w:val="32"/>
          <w:szCs w:val="32"/>
        </w:rPr>
        <w:t>万元、项目支出</w:t>
      </w:r>
      <w:r>
        <w:rPr>
          <w:rFonts w:ascii="仿宋_GB2312" w:hAnsi="宋体" w:eastAsia="仿宋_GB2312" w:cs="宋体"/>
          <w:kern w:val="0"/>
          <w:sz w:val="32"/>
          <w:szCs w:val="32"/>
        </w:rPr>
        <w:t>3,153.97</w:t>
      </w:r>
      <w:r>
        <w:rPr>
          <w:rFonts w:hint="eastAsia" w:ascii="仿宋_GB2312" w:hAnsi="宋体" w:eastAsia="仿宋_GB2312" w:cs="宋体"/>
          <w:kern w:val="0"/>
          <w:sz w:val="32"/>
          <w:szCs w:val="32"/>
        </w:rPr>
        <w:t>万元。其中人员经费</w:t>
      </w:r>
      <w:r>
        <w:rPr>
          <w:rFonts w:ascii="仿宋_GB2312" w:hAnsi="宋体" w:eastAsia="仿宋_GB2312" w:cs="宋体"/>
          <w:kern w:val="0"/>
          <w:sz w:val="32"/>
          <w:szCs w:val="32"/>
        </w:rPr>
        <w:t>1,031.94</w:t>
      </w:r>
      <w:r>
        <w:rPr>
          <w:rFonts w:hint="eastAsia" w:ascii="仿宋_GB2312" w:hAnsi="宋体" w:eastAsia="仿宋_GB2312" w:cs="宋体"/>
          <w:kern w:val="0"/>
          <w:sz w:val="32"/>
          <w:szCs w:val="32"/>
        </w:rPr>
        <w:t>万元，主要是在职人员工资福利、基本养老保险、职业年金等支出；日常公用经费</w:t>
      </w:r>
      <w:r>
        <w:rPr>
          <w:rFonts w:ascii="仿宋_GB2312" w:hAnsi="宋体" w:eastAsia="仿宋_GB2312" w:cs="宋体"/>
          <w:kern w:val="0"/>
          <w:sz w:val="32"/>
          <w:szCs w:val="32"/>
        </w:rPr>
        <w:t>301.70</w:t>
      </w:r>
      <w:r>
        <w:rPr>
          <w:rFonts w:hint="eastAsia" w:ascii="仿宋_GB2312" w:hAnsi="宋体" w:eastAsia="仿宋_GB2312" w:cs="宋体"/>
          <w:kern w:val="0"/>
          <w:sz w:val="32"/>
          <w:szCs w:val="32"/>
        </w:rPr>
        <w:t>万元，主要包括公用综合定额经费、车辆运行维护费、工会经费和公务用车改革补贴等公用经费。项目支出</w:t>
      </w:r>
      <w:r>
        <w:rPr>
          <w:rFonts w:ascii="仿宋_GB2312" w:hAnsi="宋体" w:eastAsia="仿宋_GB2312" w:cs="宋体"/>
          <w:kern w:val="0"/>
          <w:sz w:val="32"/>
          <w:szCs w:val="32"/>
        </w:rPr>
        <w:t>3,153.97</w:t>
      </w:r>
      <w:r>
        <w:rPr>
          <w:rFonts w:hint="eastAsia" w:ascii="仿宋_GB2312" w:hAnsi="宋体" w:eastAsia="仿宋_GB2312" w:cs="宋体"/>
          <w:kern w:val="0"/>
          <w:sz w:val="32"/>
          <w:szCs w:val="32"/>
        </w:rPr>
        <w:t>万元，主要用于：更好的完成大梅沙海滨公园的日常管理、安全保卫、绿化养护、卫生保洁等公共管理事务。由于海洋性气候腐蚀严重、台风破坏频繁、游客人为损坏等造成设施设备需频繁维修、维护及更换，修缮费用占</w:t>
      </w:r>
      <w:r>
        <w:rPr>
          <w:rFonts w:ascii="仿宋_GB2312" w:hAnsi="宋体" w:eastAsia="仿宋_GB2312" w:cs="宋体"/>
          <w:kern w:val="0"/>
          <w:sz w:val="32"/>
          <w:szCs w:val="32"/>
        </w:rPr>
        <w:t>288.00</w:t>
      </w:r>
      <w:r>
        <w:rPr>
          <w:rFonts w:hint="eastAsia" w:ascii="仿宋_GB2312" w:hAnsi="宋体" w:eastAsia="仿宋_GB2312" w:cs="宋体"/>
          <w:kern w:val="0"/>
          <w:sz w:val="32"/>
          <w:szCs w:val="32"/>
        </w:rPr>
        <w:t>万；为提高公众的安全、环保意识，公共设施维修维护费占8</w:t>
      </w:r>
      <w:r>
        <w:rPr>
          <w:rFonts w:ascii="仿宋_GB2312" w:hAnsi="宋体" w:eastAsia="仿宋_GB2312" w:cs="宋体"/>
          <w:kern w:val="0"/>
          <w:sz w:val="32"/>
          <w:szCs w:val="32"/>
        </w:rPr>
        <w:t>2.80</w:t>
      </w:r>
      <w:r>
        <w:rPr>
          <w:rFonts w:hint="eastAsia" w:ascii="仿宋_GB2312" w:hAnsi="宋体" w:eastAsia="仿宋_GB2312" w:cs="宋体"/>
          <w:kern w:val="0"/>
          <w:sz w:val="32"/>
          <w:szCs w:val="32"/>
        </w:rPr>
        <w:t>万元；安保、清扫保洁购买服务，共</w:t>
      </w:r>
      <w:r>
        <w:rPr>
          <w:rFonts w:ascii="仿宋_GB2312" w:hAnsi="宋体" w:eastAsia="仿宋_GB2312" w:cs="宋体"/>
          <w:kern w:val="0"/>
          <w:sz w:val="32"/>
          <w:szCs w:val="32"/>
        </w:rPr>
        <w:t>1102.47</w:t>
      </w:r>
      <w:r>
        <w:rPr>
          <w:rFonts w:hint="eastAsia" w:ascii="仿宋_GB2312" w:hAnsi="宋体" w:eastAsia="仿宋_GB2312" w:cs="宋体"/>
          <w:kern w:val="0"/>
          <w:sz w:val="32"/>
          <w:szCs w:val="32"/>
        </w:rPr>
        <w:t>万元；安全公共服务4</w:t>
      </w:r>
      <w:r>
        <w:rPr>
          <w:rFonts w:ascii="仿宋_GB2312" w:hAnsi="宋体" w:eastAsia="仿宋_GB2312" w:cs="宋体"/>
          <w:kern w:val="0"/>
          <w:sz w:val="32"/>
          <w:szCs w:val="32"/>
        </w:rPr>
        <w:t>3.90</w:t>
      </w:r>
      <w:r>
        <w:rPr>
          <w:rFonts w:hint="eastAsia" w:ascii="仿宋_GB2312" w:hAnsi="宋体" w:eastAsia="仿宋_GB2312" w:cs="宋体"/>
          <w:kern w:val="0"/>
          <w:sz w:val="32"/>
          <w:szCs w:val="32"/>
        </w:rPr>
        <w:t>万元；日常管理费占7</w:t>
      </w:r>
      <w:r>
        <w:rPr>
          <w:rFonts w:ascii="仿宋_GB2312" w:hAnsi="宋体" w:eastAsia="仿宋_GB2312" w:cs="宋体"/>
          <w:kern w:val="0"/>
          <w:sz w:val="32"/>
          <w:szCs w:val="32"/>
        </w:rPr>
        <w:t>17</w:t>
      </w:r>
      <w:r>
        <w:rPr>
          <w:rFonts w:hint="eastAsia" w:ascii="仿宋_GB2312" w:hAnsi="宋体" w:eastAsia="仿宋_GB2312" w:cs="宋体"/>
          <w:kern w:val="0"/>
          <w:sz w:val="32"/>
          <w:szCs w:val="32"/>
        </w:rPr>
        <w:t>.</w:t>
      </w:r>
      <w:r>
        <w:rPr>
          <w:rFonts w:ascii="仿宋_GB2312" w:hAnsi="宋体" w:eastAsia="仿宋_GB2312" w:cs="宋体"/>
          <w:kern w:val="0"/>
          <w:sz w:val="32"/>
          <w:szCs w:val="32"/>
        </w:rPr>
        <w:t>07</w:t>
      </w:r>
      <w:r>
        <w:rPr>
          <w:rFonts w:hint="eastAsia" w:ascii="仿宋_GB2312" w:hAnsi="宋体" w:eastAsia="仿宋_GB2312" w:cs="宋体"/>
          <w:kern w:val="0"/>
          <w:sz w:val="32"/>
          <w:szCs w:val="32"/>
        </w:rPr>
        <w:t>万元，主要包括管理处日常管理发生业务和临聘人员的工资待遇支出、设备购置费、除“四害”经费、红、白蚁防治费、免费预约入园管理经费；水电维修维护费1</w:t>
      </w:r>
      <w:r>
        <w:rPr>
          <w:rFonts w:ascii="仿宋_GB2312" w:hAnsi="宋体" w:eastAsia="仿宋_GB2312" w:cs="宋体"/>
          <w:kern w:val="0"/>
          <w:sz w:val="32"/>
          <w:szCs w:val="32"/>
        </w:rPr>
        <w:t>13.74</w:t>
      </w:r>
      <w:r>
        <w:rPr>
          <w:rFonts w:hint="eastAsia" w:ascii="仿宋_GB2312" w:hAnsi="宋体" w:eastAsia="仿宋_GB2312" w:cs="宋体"/>
          <w:kern w:val="0"/>
          <w:sz w:val="32"/>
          <w:szCs w:val="32"/>
        </w:rPr>
        <w:t>万元；绿化养护及管理</w:t>
      </w:r>
      <w:r>
        <w:rPr>
          <w:rFonts w:ascii="仿宋_GB2312" w:hAnsi="宋体" w:eastAsia="仿宋_GB2312" w:cs="宋体"/>
          <w:kern w:val="0"/>
          <w:sz w:val="32"/>
          <w:szCs w:val="32"/>
        </w:rPr>
        <w:t>116.27</w:t>
      </w:r>
      <w:r>
        <w:rPr>
          <w:rFonts w:hint="eastAsia" w:ascii="仿宋_GB2312" w:hAnsi="宋体" w:eastAsia="仿宋_GB2312" w:cs="宋体"/>
          <w:kern w:val="0"/>
          <w:sz w:val="32"/>
          <w:szCs w:val="32"/>
        </w:rPr>
        <w:t>万元；为确保救生工作的顺利进行，救生员工资福利、救生设备的日常维护保养以及防鲨网的更换等，海上安保救生经费占</w:t>
      </w:r>
      <w:r>
        <w:rPr>
          <w:rFonts w:ascii="仿宋_GB2312" w:hAnsi="宋体" w:eastAsia="仿宋_GB2312" w:cs="宋体"/>
          <w:kern w:val="0"/>
          <w:sz w:val="32"/>
          <w:szCs w:val="32"/>
        </w:rPr>
        <w:t>689.72</w:t>
      </w:r>
      <w:r>
        <w:rPr>
          <w:rFonts w:hint="eastAsia" w:ascii="仿宋_GB2312" w:hAnsi="宋体" w:eastAsia="仿宋_GB2312" w:cs="宋体"/>
          <w:kern w:val="0"/>
          <w:sz w:val="32"/>
          <w:szCs w:val="32"/>
        </w:rPr>
        <w:t>万元。</w:t>
      </w:r>
    </w:p>
    <w:p>
      <w:pPr>
        <w:spacing w:line="560" w:lineRule="atLeast"/>
        <w:ind w:firstLine="640" w:firstLineChars="200"/>
        <w:rPr>
          <w:rFonts w:ascii="仿宋_GB2312" w:hAnsi="宋体" w:eastAsia="仿宋_GB2312" w:cs="宋体"/>
          <w:color w:val="FF0000"/>
          <w:kern w:val="0"/>
          <w:sz w:val="32"/>
          <w:szCs w:val="32"/>
        </w:rPr>
      </w:pPr>
      <w:r>
        <w:rPr>
          <w:rFonts w:hint="eastAsia" w:ascii="仿宋_GB2312" w:hAnsi="宋体" w:eastAsia="仿宋_GB2312" w:cs="宋体"/>
          <w:kern w:val="0"/>
          <w:sz w:val="32"/>
          <w:szCs w:val="32"/>
        </w:rPr>
        <w:t>2.部门整体支出预算调整情况。</w:t>
      </w:r>
    </w:p>
    <w:p>
      <w:pPr>
        <w:spacing w:line="560" w:lineRule="atLeas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根据201</w:t>
      </w:r>
      <w:r>
        <w:rPr>
          <w:rFonts w:ascii="仿宋_GB2312" w:hAnsi="宋体" w:eastAsia="仿宋_GB2312" w:cs="宋体"/>
          <w:kern w:val="0"/>
          <w:sz w:val="32"/>
          <w:szCs w:val="32"/>
        </w:rPr>
        <w:t>9</w:t>
      </w:r>
      <w:r>
        <w:rPr>
          <w:rFonts w:hint="eastAsia" w:ascii="仿宋_GB2312" w:hAnsi="宋体" w:eastAsia="仿宋_GB2312" w:cs="宋体"/>
          <w:kern w:val="0"/>
          <w:sz w:val="32"/>
          <w:szCs w:val="32"/>
        </w:rPr>
        <w:t>年度履职需要，年中对部门整体支出预算进行了相应的调整，整体支出预算总额调整为</w:t>
      </w:r>
      <w:r>
        <w:rPr>
          <w:rFonts w:ascii="仿宋_GB2312" w:hAnsi="宋体" w:eastAsia="仿宋_GB2312" w:cs="宋体"/>
          <w:kern w:val="0"/>
          <w:sz w:val="32"/>
          <w:szCs w:val="32"/>
        </w:rPr>
        <w:t>4,650.36</w:t>
      </w:r>
      <w:r>
        <w:rPr>
          <w:rFonts w:hint="eastAsia" w:ascii="仿宋_GB2312" w:hAnsi="宋体" w:eastAsia="仿宋_GB2312" w:cs="宋体"/>
          <w:kern w:val="0"/>
          <w:sz w:val="32"/>
          <w:szCs w:val="32"/>
        </w:rPr>
        <w:t>万元。按资金来源，其中：财政拨款收入调整为</w:t>
      </w:r>
      <w:r>
        <w:rPr>
          <w:rFonts w:ascii="仿宋_GB2312" w:hAnsi="宋体" w:eastAsia="仿宋_GB2312" w:cs="宋体"/>
          <w:kern w:val="0"/>
          <w:sz w:val="32"/>
          <w:szCs w:val="32"/>
        </w:rPr>
        <w:t>4,650.36</w:t>
      </w:r>
      <w:r>
        <w:rPr>
          <w:rFonts w:hint="eastAsia" w:ascii="仿宋_GB2312" w:hAnsi="宋体" w:eastAsia="仿宋_GB2312" w:cs="宋体"/>
          <w:kern w:val="0"/>
          <w:sz w:val="32"/>
          <w:szCs w:val="32"/>
        </w:rPr>
        <w:t>万元（含年初财政拨款结转和结余0万元）；按资金用途，基本支出调整预算数为</w:t>
      </w:r>
      <w:r>
        <w:rPr>
          <w:rFonts w:ascii="仿宋_GB2312" w:hAnsi="宋体" w:eastAsia="仿宋_GB2312" w:cs="宋体"/>
          <w:kern w:val="0"/>
          <w:sz w:val="32"/>
          <w:szCs w:val="32"/>
        </w:rPr>
        <w:t>1,435.77</w:t>
      </w:r>
      <w:r>
        <w:rPr>
          <w:rFonts w:hint="eastAsia" w:ascii="仿宋_GB2312" w:hAnsi="宋体" w:eastAsia="仿宋_GB2312" w:cs="宋体"/>
          <w:kern w:val="0"/>
          <w:sz w:val="32"/>
          <w:szCs w:val="32"/>
        </w:rPr>
        <w:t>万元（占比</w:t>
      </w:r>
      <w:r>
        <w:rPr>
          <w:rFonts w:ascii="仿宋_GB2312" w:hAnsi="宋体" w:eastAsia="仿宋_GB2312" w:cs="宋体"/>
          <w:kern w:val="0"/>
          <w:sz w:val="32"/>
          <w:szCs w:val="32"/>
        </w:rPr>
        <w:t>30.87%</w:t>
      </w:r>
      <w:r>
        <w:rPr>
          <w:rFonts w:hint="eastAsia" w:ascii="仿宋_GB2312" w:hAnsi="宋体" w:eastAsia="仿宋_GB2312" w:cs="宋体"/>
          <w:kern w:val="0"/>
          <w:sz w:val="32"/>
          <w:szCs w:val="32"/>
        </w:rPr>
        <w:t>）；项目支出预算调整为</w:t>
      </w:r>
      <w:r>
        <w:rPr>
          <w:rFonts w:ascii="仿宋_GB2312" w:hAnsi="宋体" w:eastAsia="仿宋_GB2312" w:cs="宋体"/>
          <w:kern w:val="0"/>
          <w:sz w:val="32"/>
          <w:szCs w:val="32"/>
        </w:rPr>
        <w:t>3,214.60</w:t>
      </w:r>
      <w:r>
        <w:rPr>
          <w:rFonts w:hint="eastAsia" w:ascii="仿宋_GB2312" w:hAnsi="宋体" w:eastAsia="仿宋_GB2312" w:cs="宋体"/>
          <w:kern w:val="0"/>
          <w:sz w:val="32"/>
          <w:szCs w:val="32"/>
        </w:rPr>
        <w:t>万元（占比</w:t>
      </w:r>
      <w:r>
        <w:rPr>
          <w:rFonts w:ascii="仿宋_GB2312" w:hAnsi="宋体" w:eastAsia="仿宋_GB2312" w:cs="宋体"/>
          <w:kern w:val="0"/>
          <w:sz w:val="32"/>
          <w:szCs w:val="32"/>
        </w:rPr>
        <w:t>69.13%</w:t>
      </w:r>
      <w:r>
        <w:rPr>
          <w:rFonts w:hint="eastAsia" w:ascii="仿宋_GB2312" w:hAnsi="宋体" w:eastAsia="仿宋_GB2312" w:cs="宋体"/>
          <w:kern w:val="0"/>
          <w:sz w:val="32"/>
          <w:szCs w:val="32"/>
        </w:rPr>
        <w:t>）。</w:t>
      </w:r>
    </w:p>
    <w:p>
      <w:pPr>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部门整体支出预算调整后，按照支出用途，主要是调增了人员经费</w:t>
      </w:r>
      <w:r>
        <w:rPr>
          <w:rFonts w:ascii="仿宋_GB2312" w:hAnsi="宋体" w:eastAsia="仿宋_GB2312" w:cs="宋体"/>
          <w:kern w:val="0"/>
          <w:sz w:val="32"/>
          <w:szCs w:val="32"/>
        </w:rPr>
        <w:t>102.13</w:t>
      </w:r>
      <w:r>
        <w:rPr>
          <w:rFonts w:hint="eastAsia" w:ascii="仿宋_GB2312" w:hAnsi="宋体" w:eastAsia="仿宋_GB2312" w:cs="宋体"/>
          <w:kern w:val="0"/>
          <w:sz w:val="32"/>
          <w:szCs w:val="32"/>
        </w:rPr>
        <w:t>万元、项目支出</w:t>
      </w:r>
      <w:r>
        <w:rPr>
          <w:rFonts w:ascii="仿宋_GB2312" w:hAnsi="宋体" w:eastAsia="仿宋_GB2312" w:cs="宋体"/>
          <w:kern w:val="0"/>
          <w:sz w:val="32"/>
          <w:szCs w:val="32"/>
        </w:rPr>
        <w:t>60.63</w:t>
      </w:r>
      <w:r>
        <w:rPr>
          <w:rFonts w:hint="eastAsia" w:ascii="仿宋_GB2312" w:hAnsi="宋体" w:eastAsia="仿宋_GB2312" w:cs="宋体"/>
          <w:kern w:val="0"/>
          <w:sz w:val="32"/>
          <w:szCs w:val="32"/>
        </w:rPr>
        <w:t>万元。按照支出类别，主要调增了卫生健康支出</w:t>
      </w:r>
      <w:r>
        <w:rPr>
          <w:rFonts w:ascii="仿宋_GB2312" w:hAnsi="宋体" w:eastAsia="仿宋_GB2312" w:cs="宋体"/>
          <w:kern w:val="0"/>
          <w:sz w:val="32"/>
          <w:szCs w:val="32"/>
        </w:rPr>
        <w:t>1.70</w:t>
      </w:r>
      <w:r>
        <w:rPr>
          <w:rFonts w:hint="eastAsia" w:ascii="仿宋_GB2312" w:hAnsi="宋体" w:eastAsia="仿宋_GB2312" w:cs="宋体"/>
          <w:kern w:val="0"/>
          <w:sz w:val="32"/>
          <w:szCs w:val="32"/>
        </w:rPr>
        <w:t>万元、城乡社区支出</w:t>
      </w:r>
      <w:r>
        <w:rPr>
          <w:rFonts w:ascii="仿宋_GB2312" w:hAnsi="宋体" w:eastAsia="仿宋_GB2312" w:cs="宋体"/>
          <w:kern w:val="0"/>
          <w:sz w:val="32"/>
          <w:szCs w:val="32"/>
        </w:rPr>
        <w:t>192.92</w:t>
      </w:r>
      <w:r>
        <w:rPr>
          <w:rFonts w:hint="eastAsia" w:ascii="仿宋_GB2312" w:hAnsi="宋体" w:eastAsia="仿宋_GB2312" w:cs="宋体"/>
          <w:kern w:val="0"/>
          <w:sz w:val="32"/>
          <w:szCs w:val="32"/>
        </w:rPr>
        <w:t>万元、灾害防治及应急管理支出</w:t>
      </w:r>
      <w:r>
        <w:rPr>
          <w:rFonts w:ascii="仿宋_GB2312" w:hAnsi="宋体" w:eastAsia="仿宋_GB2312" w:cs="宋体"/>
          <w:kern w:val="0"/>
          <w:sz w:val="32"/>
          <w:szCs w:val="32"/>
        </w:rPr>
        <w:t>3.92</w:t>
      </w:r>
      <w:r>
        <w:rPr>
          <w:rFonts w:hint="eastAsia" w:ascii="仿宋_GB2312" w:hAnsi="宋体" w:eastAsia="仿宋_GB2312" w:cs="宋体"/>
          <w:kern w:val="0"/>
          <w:sz w:val="32"/>
          <w:szCs w:val="32"/>
        </w:rPr>
        <w:t>万元，调减了社会保障和就业支出2</w:t>
      </w:r>
      <w:r>
        <w:rPr>
          <w:rFonts w:ascii="仿宋_GB2312" w:hAnsi="宋体" w:eastAsia="仿宋_GB2312" w:cs="宋体"/>
          <w:kern w:val="0"/>
          <w:sz w:val="32"/>
          <w:szCs w:val="32"/>
        </w:rPr>
        <w:t>5.78</w:t>
      </w:r>
      <w:r>
        <w:rPr>
          <w:rFonts w:hint="eastAsia" w:ascii="仿宋_GB2312" w:hAnsi="宋体" w:eastAsia="仿宋_GB2312" w:cs="宋体"/>
          <w:kern w:val="0"/>
          <w:sz w:val="32"/>
          <w:szCs w:val="32"/>
        </w:rPr>
        <w:t>万元、住房保障支出1</w:t>
      </w:r>
      <w:r>
        <w:rPr>
          <w:rFonts w:ascii="仿宋_GB2312" w:hAnsi="宋体" w:eastAsia="仿宋_GB2312" w:cs="宋体"/>
          <w:kern w:val="0"/>
          <w:sz w:val="32"/>
          <w:szCs w:val="32"/>
        </w:rPr>
        <w:t>0.00</w:t>
      </w:r>
      <w:r>
        <w:rPr>
          <w:rFonts w:hint="eastAsia" w:ascii="仿宋_GB2312" w:hAnsi="宋体" w:eastAsia="仿宋_GB2312" w:cs="宋体"/>
          <w:kern w:val="0"/>
          <w:sz w:val="32"/>
          <w:szCs w:val="32"/>
        </w:rPr>
        <w:t>万元。</w:t>
      </w:r>
    </w:p>
    <w:p>
      <w:pPr>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相关预算情况见下表：</w:t>
      </w:r>
    </w:p>
    <w:p>
      <w:pPr>
        <w:pStyle w:val="12"/>
        <w:spacing w:after="220"/>
        <w:jc w:val="center"/>
      </w:pPr>
      <w:r>
        <w:rPr>
          <w:rFonts w:hint="eastAsia" w:ascii="黑体" w:hAnsi="黑体" w:eastAsia="黑体"/>
          <w:sz w:val="28"/>
          <w:szCs w:val="28"/>
        </w:rPr>
        <w:t>表 1 部门整体支出预算资金来源与调整情况</w:t>
      </w:r>
    </w:p>
    <w:tbl>
      <w:tblPr>
        <w:tblStyle w:val="5"/>
        <w:tblW w:w="84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74"/>
        <w:gridCol w:w="2163"/>
        <w:gridCol w:w="2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8400" w:type="dxa"/>
            <w:gridSpan w:val="3"/>
            <w:shd w:val="clear" w:color="auto" w:fill="auto"/>
            <w:vAlign w:val="bottom"/>
          </w:tcPr>
          <w:p>
            <w:pPr>
              <w:pStyle w:val="11"/>
              <w:jc w:val="right"/>
              <w:rPr>
                <w:rFonts w:hint="default" w:ascii="仿宋_GB2312" w:hAnsi="仿宋_GB2312" w:eastAsia="仿宋_GB2312" w:cs="仿宋_GB2312"/>
                <w:kern w:val="2"/>
                <w:szCs w:val="24"/>
              </w:rPr>
            </w:pPr>
            <w:r>
              <w:rPr>
                <w:rFonts w:ascii="仿宋_GB2312" w:hAnsi="仿宋_GB2312" w:eastAsia="仿宋_GB2312" w:cs="仿宋_GB2312"/>
                <w:kern w:val="2"/>
                <w:szCs w:val="24"/>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3974" w:type="dxa"/>
            <w:shd w:val="clear" w:color="auto" w:fill="auto"/>
            <w:vAlign w:val="bottom"/>
          </w:tcPr>
          <w:p>
            <w:pPr>
              <w:pStyle w:val="11"/>
              <w:jc w:val="both"/>
              <w:rPr>
                <w:rFonts w:hint="default" w:ascii="仿宋_GB2312" w:hAnsi="仿宋_GB2312" w:eastAsia="仿宋_GB2312" w:cs="仿宋_GB2312"/>
                <w:kern w:val="2"/>
                <w:szCs w:val="24"/>
              </w:rPr>
            </w:pPr>
            <w:r>
              <w:rPr>
                <w:rFonts w:ascii="仿宋_GB2312" w:hAnsi="仿宋_GB2312" w:eastAsia="仿宋_GB2312" w:cs="仿宋_GB2312"/>
                <w:kern w:val="2"/>
                <w:szCs w:val="24"/>
              </w:rPr>
              <w:t>支出预算资金来源</w:t>
            </w:r>
          </w:p>
        </w:tc>
        <w:tc>
          <w:tcPr>
            <w:tcW w:w="2163" w:type="dxa"/>
            <w:shd w:val="clear" w:color="auto" w:fill="auto"/>
            <w:vAlign w:val="bottom"/>
          </w:tcPr>
          <w:p>
            <w:pPr>
              <w:pStyle w:val="11"/>
              <w:jc w:val="right"/>
              <w:rPr>
                <w:rFonts w:hint="default" w:ascii="仿宋_GB2312" w:hAnsi="仿宋_GB2312" w:eastAsia="仿宋_GB2312" w:cs="仿宋_GB2312"/>
                <w:kern w:val="2"/>
                <w:szCs w:val="24"/>
              </w:rPr>
            </w:pPr>
            <w:r>
              <w:rPr>
                <w:rFonts w:ascii="仿宋_GB2312" w:hAnsi="仿宋_GB2312" w:eastAsia="仿宋_GB2312" w:cs="仿宋_GB2312"/>
                <w:kern w:val="2"/>
                <w:szCs w:val="24"/>
              </w:rPr>
              <w:t>年初预算数</w:t>
            </w:r>
          </w:p>
        </w:tc>
        <w:tc>
          <w:tcPr>
            <w:tcW w:w="2263" w:type="dxa"/>
            <w:shd w:val="clear" w:color="auto" w:fill="auto"/>
            <w:vAlign w:val="bottom"/>
          </w:tcPr>
          <w:p>
            <w:pPr>
              <w:pStyle w:val="11"/>
              <w:jc w:val="right"/>
              <w:rPr>
                <w:rFonts w:hint="default" w:ascii="仿宋_GB2312" w:hAnsi="仿宋_GB2312" w:eastAsia="仿宋_GB2312" w:cs="仿宋_GB2312"/>
                <w:kern w:val="2"/>
                <w:szCs w:val="24"/>
              </w:rPr>
            </w:pPr>
            <w:r>
              <w:rPr>
                <w:rFonts w:ascii="仿宋_GB2312" w:hAnsi="仿宋_GB2312" w:eastAsia="仿宋_GB2312" w:cs="仿宋_GB2312"/>
                <w:kern w:val="2"/>
                <w:szCs w:val="24"/>
              </w:rPr>
              <w:t>调整预算数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3974" w:type="dxa"/>
            <w:shd w:val="clear" w:color="auto" w:fill="auto"/>
          </w:tcPr>
          <w:p>
            <w:pP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一、一般公共预算财政拨款收入</w:t>
            </w:r>
          </w:p>
        </w:tc>
        <w:tc>
          <w:tcPr>
            <w:tcW w:w="2163" w:type="dxa"/>
            <w:shd w:val="clear" w:color="auto" w:fill="auto"/>
            <w:vAlign w:val="bottom"/>
          </w:tcPr>
          <w:p>
            <w:pPr>
              <w:pStyle w:val="11"/>
              <w:jc w:val="right"/>
              <w:rPr>
                <w:rFonts w:hint="default" w:ascii="仿宋_GB2312" w:hAnsi="仿宋_GB2312" w:eastAsia="仿宋_GB2312" w:cs="仿宋_GB2312"/>
                <w:kern w:val="2"/>
                <w:szCs w:val="24"/>
              </w:rPr>
            </w:pPr>
            <w:r>
              <w:t xml:space="preserve"> 4,487.61 </w:t>
            </w:r>
          </w:p>
        </w:tc>
        <w:tc>
          <w:tcPr>
            <w:tcW w:w="2263" w:type="dxa"/>
            <w:shd w:val="clear" w:color="auto" w:fill="auto"/>
            <w:vAlign w:val="bottom"/>
          </w:tcPr>
          <w:p>
            <w:pPr>
              <w:pStyle w:val="11"/>
              <w:jc w:val="right"/>
              <w:rPr>
                <w:rFonts w:hint="default" w:ascii="仿宋_GB2312" w:hAnsi="仿宋_GB2312" w:eastAsia="仿宋_GB2312" w:cs="仿宋_GB2312"/>
                <w:kern w:val="2"/>
                <w:szCs w:val="24"/>
              </w:rPr>
            </w:pPr>
            <w:r>
              <w:t xml:space="preserve"> 4,650.36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3974" w:type="dxa"/>
            <w:shd w:val="clear" w:color="auto" w:fill="auto"/>
          </w:tcPr>
          <w:p>
            <w:pP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二、政府性基金预算财政拨款</w:t>
            </w:r>
          </w:p>
        </w:tc>
        <w:tc>
          <w:tcPr>
            <w:tcW w:w="2163" w:type="dxa"/>
            <w:shd w:val="clear" w:color="auto" w:fill="auto"/>
            <w:vAlign w:val="bottom"/>
          </w:tcPr>
          <w:p>
            <w:pPr>
              <w:pStyle w:val="11"/>
              <w:jc w:val="right"/>
              <w:rPr>
                <w:rFonts w:hint="default" w:ascii="仿宋_GB2312" w:hAnsi="仿宋_GB2312" w:eastAsia="仿宋_GB2312" w:cs="仿宋_GB2312"/>
                <w:kern w:val="2"/>
                <w:szCs w:val="24"/>
              </w:rPr>
            </w:pPr>
            <w:r>
              <w:rPr>
                <w:rFonts w:ascii="仿宋_GB2312" w:hAnsi="仿宋_GB2312" w:eastAsia="仿宋_GB2312" w:cs="仿宋_GB2312"/>
                <w:kern w:val="2"/>
                <w:szCs w:val="24"/>
              </w:rPr>
              <w:t>0.00</w:t>
            </w:r>
          </w:p>
        </w:tc>
        <w:tc>
          <w:tcPr>
            <w:tcW w:w="2263" w:type="dxa"/>
            <w:shd w:val="clear" w:color="auto" w:fill="auto"/>
            <w:vAlign w:val="bottom"/>
          </w:tcPr>
          <w:p>
            <w:pPr>
              <w:pStyle w:val="11"/>
              <w:jc w:val="right"/>
              <w:rPr>
                <w:rFonts w:hint="default" w:ascii="仿宋_GB2312" w:hAnsi="仿宋_GB2312" w:eastAsia="仿宋_GB2312" w:cs="仿宋_GB2312"/>
                <w:kern w:val="2"/>
                <w:szCs w:val="24"/>
              </w:rPr>
            </w:pPr>
            <w:r>
              <w:rPr>
                <w:rFonts w:ascii="仿宋_GB2312" w:hAnsi="仿宋_GB2312" w:eastAsia="仿宋_GB2312" w:cs="仿宋_GB2312"/>
                <w:kern w:val="2"/>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3974" w:type="dxa"/>
            <w:shd w:val="clear" w:color="auto" w:fill="auto"/>
          </w:tcPr>
          <w:p>
            <w:pP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三、上级补助收入</w:t>
            </w:r>
          </w:p>
        </w:tc>
        <w:tc>
          <w:tcPr>
            <w:tcW w:w="2163" w:type="dxa"/>
            <w:shd w:val="clear" w:color="auto" w:fill="auto"/>
            <w:vAlign w:val="bottom"/>
          </w:tcPr>
          <w:p>
            <w:pPr>
              <w:pStyle w:val="11"/>
              <w:jc w:val="right"/>
              <w:rPr>
                <w:rFonts w:hint="default" w:ascii="仿宋_GB2312" w:hAnsi="仿宋_GB2312" w:eastAsia="仿宋_GB2312" w:cs="仿宋_GB2312"/>
                <w:kern w:val="2"/>
                <w:szCs w:val="24"/>
              </w:rPr>
            </w:pPr>
            <w:r>
              <w:rPr>
                <w:rFonts w:ascii="仿宋_GB2312" w:hAnsi="仿宋_GB2312" w:eastAsia="仿宋_GB2312" w:cs="仿宋_GB2312"/>
                <w:kern w:val="2"/>
                <w:szCs w:val="24"/>
              </w:rPr>
              <w:t>0.00</w:t>
            </w:r>
          </w:p>
        </w:tc>
        <w:tc>
          <w:tcPr>
            <w:tcW w:w="2263" w:type="dxa"/>
            <w:shd w:val="clear" w:color="auto" w:fill="auto"/>
            <w:vAlign w:val="bottom"/>
          </w:tcPr>
          <w:p>
            <w:pPr>
              <w:pStyle w:val="11"/>
              <w:jc w:val="right"/>
              <w:rPr>
                <w:rFonts w:hint="default" w:ascii="仿宋_GB2312" w:hAnsi="仿宋_GB2312" w:eastAsia="仿宋_GB2312" w:cs="仿宋_GB2312"/>
                <w:kern w:val="2"/>
                <w:szCs w:val="24"/>
              </w:rPr>
            </w:pPr>
            <w:r>
              <w:rPr>
                <w:rFonts w:ascii="仿宋_GB2312" w:hAnsi="仿宋_GB2312" w:eastAsia="仿宋_GB2312" w:cs="仿宋_GB2312"/>
                <w:kern w:val="2"/>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3974" w:type="dxa"/>
            <w:shd w:val="clear" w:color="auto" w:fill="auto"/>
          </w:tcPr>
          <w:p>
            <w:pP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四、事业收入</w:t>
            </w:r>
          </w:p>
        </w:tc>
        <w:tc>
          <w:tcPr>
            <w:tcW w:w="2163" w:type="dxa"/>
            <w:shd w:val="clear" w:color="auto" w:fill="auto"/>
            <w:vAlign w:val="bottom"/>
          </w:tcPr>
          <w:p>
            <w:pPr>
              <w:pStyle w:val="11"/>
              <w:jc w:val="right"/>
              <w:rPr>
                <w:rFonts w:hint="default" w:ascii="仿宋_GB2312" w:hAnsi="仿宋_GB2312" w:eastAsia="仿宋_GB2312" w:cs="仿宋_GB2312"/>
                <w:kern w:val="2"/>
                <w:szCs w:val="24"/>
              </w:rPr>
            </w:pPr>
            <w:r>
              <w:rPr>
                <w:rFonts w:ascii="仿宋_GB2312" w:hAnsi="仿宋_GB2312" w:eastAsia="仿宋_GB2312" w:cs="仿宋_GB2312"/>
                <w:kern w:val="2"/>
                <w:szCs w:val="24"/>
              </w:rPr>
              <w:t>0.00</w:t>
            </w:r>
          </w:p>
        </w:tc>
        <w:tc>
          <w:tcPr>
            <w:tcW w:w="2263" w:type="dxa"/>
            <w:shd w:val="clear" w:color="auto" w:fill="auto"/>
            <w:vAlign w:val="bottom"/>
          </w:tcPr>
          <w:p>
            <w:pPr>
              <w:pStyle w:val="11"/>
              <w:jc w:val="right"/>
              <w:rPr>
                <w:rFonts w:hint="default" w:ascii="仿宋_GB2312" w:hAnsi="仿宋_GB2312" w:eastAsia="仿宋_GB2312" w:cs="仿宋_GB2312"/>
                <w:kern w:val="2"/>
                <w:szCs w:val="24"/>
              </w:rPr>
            </w:pPr>
            <w:r>
              <w:rPr>
                <w:rFonts w:ascii="仿宋_GB2312" w:hAnsi="仿宋_GB2312" w:eastAsia="仿宋_GB2312" w:cs="仿宋_GB2312"/>
                <w:kern w:val="2"/>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3974" w:type="dxa"/>
            <w:shd w:val="clear" w:color="auto" w:fill="auto"/>
          </w:tcPr>
          <w:p>
            <w:pP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五、经营收入</w:t>
            </w:r>
          </w:p>
        </w:tc>
        <w:tc>
          <w:tcPr>
            <w:tcW w:w="2163" w:type="dxa"/>
            <w:shd w:val="clear" w:color="auto" w:fill="auto"/>
            <w:vAlign w:val="bottom"/>
          </w:tcPr>
          <w:p>
            <w:pPr>
              <w:pStyle w:val="11"/>
              <w:jc w:val="right"/>
              <w:rPr>
                <w:rFonts w:hint="default" w:ascii="仿宋_GB2312" w:hAnsi="仿宋_GB2312" w:eastAsia="仿宋_GB2312" w:cs="仿宋_GB2312"/>
                <w:kern w:val="2"/>
                <w:szCs w:val="24"/>
              </w:rPr>
            </w:pPr>
            <w:r>
              <w:rPr>
                <w:rFonts w:ascii="仿宋_GB2312" w:hAnsi="仿宋_GB2312" w:eastAsia="仿宋_GB2312" w:cs="仿宋_GB2312"/>
                <w:kern w:val="2"/>
                <w:szCs w:val="24"/>
              </w:rPr>
              <w:t>0.00</w:t>
            </w:r>
          </w:p>
        </w:tc>
        <w:tc>
          <w:tcPr>
            <w:tcW w:w="2263" w:type="dxa"/>
            <w:shd w:val="clear" w:color="auto" w:fill="auto"/>
            <w:vAlign w:val="bottom"/>
          </w:tcPr>
          <w:p>
            <w:pPr>
              <w:pStyle w:val="11"/>
              <w:jc w:val="right"/>
              <w:rPr>
                <w:rFonts w:hint="default" w:ascii="仿宋_GB2312" w:hAnsi="仿宋_GB2312" w:eastAsia="仿宋_GB2312" w:cs="仿宋_GB2312"/>
                <w:kern w:val="2"/>
                <w:szCs w:val="24"/>
              </w:rPr>
            </w:pPr>
            <w:r>
              <w:rPr>
                <w:rFonts w:ascii="仿宋_GB2312" w:hAnsi="仿宋_GB2312" w:eastAsia="仿宋_GB2312" w:cs="仿宋_GB2312"/>
                <w:kern w:val="2"/>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3974" w:type="dxa"/>
            <w:shd w:val="clear" w:color="auto" w:fill="auto"/>
          </w:tcPr>
          <w:p>
            <w:pP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六、附属单位上缴收入</w:t>
            </w:r>
          </w:p>
        </w:tc>
        <w:tc>
          <w:tcPr>
            <w:tcW w:w="2163" w:type="dxa"/>
            <w:shd w:val="clear" w:color="auto" w:fill="auto"/>
            <w:vAlign w:val="bottom"/>
          </w:tcPr>
          <w:p>
            <w:pPr>
              <w:pStyle w:val="11"/>
              <w:jc w:val="right"/>
              <w:rPr>
                <w:rFonts w:hint="default" w:ascii="仿宋_GB2312" w:hAnsi="仿宋_GB2312" w:eastAsia="仿宋_GB2312" w:cs="仿宋_GB2312"/>
                <w:kern w:val="2"/>
                <w:szCs w:val="24"/>
              </w:rPr>
            </w:pPr>
            <w:r>
              <w:rPr>
                <w:rFonts w:ascii="仿宋_GB2312" w:hAnsi="仿宋_GB2312" w:eastAsia="仿宋_GB2312" w:cs="仿宋_GB2312"/>
                <w:kern w:val="2"/>
                <w:szCs w:val="24"/>
              </w:rPr>
              <w:t>0.00</w:t>
            </w:r>
          </w:p>
        </w:tc>
        <w:tc>
          <w:tcPr>
            <w:tcW w:w="2263" w:type="dxa"/>
            <w:shd w:val="clear" w:color="auto" w:fill="auto"/>
            <w:vAlign w:val="bottom"/>
          </w:tcPr>
          <w:p>
            <w:pPr>
              <w:pStyle w:val="11"/>
              <w:jc w:val="right"/>
              <w:rPr>
                <w:rFonts w:hint="default" w:ascii="仿宋_GB2312" w:hAnsi="仿宋_GB2312" w:eastAsia="仿宋_GB2312" w:cs="仿宋_GB2312"/>
                <w:kern w:val="2"/>
                <w:szCs w:val="24"/>
              </w:rPr>
            </w:pPr>
            <w:r>
              <w:rPr>
                <w:rFonts w:ascii="仿宋_GB2312" w:hAnsi="仿宋_GB2312" w:eastAsia="仿宋_GB2312" w:cs="仿宋_GB2312"/>
                <w:kern w:val="2"/>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3974" w:type="dxa"/>
            <w:shd w:val="clear" w:color="auto" w:fill="auto"/>
          </w:tcPr>
          <w:p>
            <w:pP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七、其他收入</w:t>
            </w:r>
          </w:p>
        </w:tc>
        <w:tc>
          <w:tcPr>
            <w:tcW w:w="2163" w:type="dxa"/>
            <w:shd w:val="clear" w:color="auto" w:fill="auto"/>
            <w:vAlign w:val="bottom"/>
          </w:tcPr>
          <w:p>
            <w:pPr>
              <w:pStyle w:val="11"/>
              <w:jc w:val="right"/>
              <w:rPr>
                <w:rFonts w:hint="default" w:ascii="仿宋_GB2312" w:hAnsi="仿宋_GB2312" w:eastAsia="仿宋_GB2312" w:cs="仿宋_GB2312"/>
                <w:kern w:val="2"/>
                <w:szCs w:val="24"/>
              </w:rPr>
            </w:pPr>
            <w:r>
              <w:rPr>
                <w:rFonts w:ascii="仿宋_GB2312" w:hAnsi="仿宋_GB2312" w:eastAsia="仿宋_GB2312" w:cs="仿宋_GB2312"/>
                <w:kern w:val="2"/>
                <w:szCs w:val="24"/>
              </w:rPr>
              <w:t>0.00</w:t>
            </w:r>
          </w:p>
        </w:tc>
        <w:tc>
          <w:tcPr>
            <w:tcW w:w="2263" w:type="dxa"/>
            <w:shd w:val="clear" w:color="auto" w:fill="auto"/>
            <w:vAlign w:val="bottom"/>
          </w:tcPr>
          <w:p>
            <w:pPr>
              <w:pStyle w:val="11"/>
              <w:jc w:val="right"/>
              <w:rPr>
                <w:rFonts w:hint="default" w:ascii="仿宋_GB2312" w:hAnsi="仿宋_GB2312" w:eastAsia="仿宋_GB2312" w:cs="仿宋_GB2312"/>
                <w:kern w:val="2"/>
                <w:szCs w:val="24"/>
              </w:rPr>
            </w:pPr>
            <w:r>
              <w:rPr>
                <w:rFonts w:ascii="仿宋_GB2312" w:hAnsi="仿宋_GB2312" w:eastAsia="仿宋_GB2312" w:cs="仿宋_GB2312"/>
                <w:kern w:val="2"/>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3974" w:type="dxa"/>
            <w:shd w:val="clear" w:color="auto" w:fill="auto"/>
            <w:vAlign w:val="bottom"/>
          </w:tcPr>
          <w:p>
            <w:pPr>
              <w:rPr>
                <w:rFonts w:ascii="仿宋_GB2312" w:hAnsi="仿宋_GB2312" w:eastAsia="仿宋_GB2312" w:cs="仿宋_GB2312"/>
                <w:color w:val="000000"/>
                <w:sz w:val="24"/>
              </w:rPr>
            </w:pPr>
            <w:r>
              <w:rPr>
                <w:rFonts w:hint="eastAsia" w:ascii="仿宋_GB2312" w:hAnsi="仿宋_GB2312" w:eastAsia="仿宋_GB2312" w:cs="仿宋_GB2312"/>
                <w:b/>
                <w:bCs/>
                <w:color w:val="000000"/>
                <w:sz w:val="24"/>
              </w:rPr>
              <w:t>本年收入合计</w:t>
            </w:r>
          </w:p>
        </w:tc>
        <w:tc>
          <w:tcPr>
            <w:tcW w:w="2163" w:type="dxa"/>
            <w:shd w:val="clear" w:color="auto" w:fill="auto"/>
            <w:vAlign w:val="bottom"/>
          </w:tcPr>
          <w:p>
            <w:pPr>
              <w:pStyle w:val="11"/>
              <w:jc w:val="right"/>
              <w:rPr>
                <w:rFonts w:hint="default" w:ascii="仿宋_GB2312" w:hAnsi="仿宋_GB2312" w:eastAsia="仿宋_GB2312" w:cs="仿宋_GB2312"/>
                <w:kern w:val="2"/>
                <w:szCs w:val="24"/>
              </w:rPr>
            </w:pPr>
            <w:r>
              <w:rPr>
                <w:rFonts w:ascii="仿宋_GB2312" w:eastAsia="仿宋_GB2312"/>
              </w:rPr>
              <w:t xml:space="preserve"> 4,487.61 </w:t>
            </w:r>
          </w:p>
        </w:tc>
        <w:tc>
          <w:tcPr>
            <w:tcW w:w="2263" w:type="dxa"/>
            <w:shd w:val="clear" w:color="auto" w:fill="auto"/>
            <w:vAlign w:val="bottom"/>
          </w:tcPr>
          <w:p>
            <w:pPr>
              <w:pStyle w:val="11"/>
              <w:jc w:val="right"/>
              <w:rPr>
                <w:rFonts w:hint="default" w:ascii="仿宋_GB2312" w:hAnsi="仿宋_GB2312" w:eastAsia="仿宋_GB2312" w:cs="仿宋_GB2312"/>
                <w:kern w:val="2"/>
                <w:szCs w:val="24"/>
              </w:rPr>
            </w:pPr>
            <w:r>
              <w:rPr>
                <w:rFonts w:ascii="仿宋_GB2312" w:eastAsia="仿宋_GB2312"/>
              </w:rPr>
              <w:t xml:space="preserve"> 4,650.36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3974" w:type="dxa"/>
            <w:shd w:val="clear" w:color="auto" w:fill="auto"/>
            <w:vAlign w:val="bottom"/>
          </w:tcPr>
          <w:p>
            <w:pP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用事业基金弥补收支差额</w:t>
            </w:r>
          </w:p>
        </w:tc>
        <w:tc>
          <w:tcPr>
            <w:tcW w:w="2163" w:type="dxa"/>
            <w:shd w:val="clear" w:color="auto" w:fill="auto"/>
            <w:vAlign w:val="bottom"/>
          </w:tcPr>
          <w:p>
            <w:pPr>
              <w:pStyle w:val="11"/>
              <w:jc w:val="right"/>
              <w:rPr>
                <w:rFonts w:hint="default" w:ascii="仿宋_GB2312" w:hAnsi="仿宋_GB2312" w:eastAsia="仿宋_GB2312" w:cs="仿宋_GB2312"/>
                <w:kern w:val="2"/>
                <w:szCs w:val="24"/>
              </w:rPr>
            </w:pPr>
            <w:r>
              <w:rPr>
                <w:rFonts w:ascii="仿宋_GB2312" w:hAnsi="仿宋_GB2312" w:eastAsia="仿宋_GB2312" w:cs="仿宋_GB2312"/>
                <w:kern w:val="2"/>
                <w:szCs w:val="24"/>
              </w:rPr>
              <w:t>0.00</w:t>
            </w:r>
          </w:p>
        </w:tc>
        <w:tc>
          <w:tcPr>
            <w:tcW w:w="2263" w:type="dxa"/>
            <w:shd w:val="clear" w:color="auto" w:fill="auto"/>
            <w:vAlign w:val="bottom"/>
          </w:tcPr>
          <w:p>
            <w:pPr>
              <w:pStyle w:val="11"/>
              <w:jc w:val="right"/>
              <w:rPr>
                <w:rFonts w:hint="default" w:ascii="仿宋_GB2312" w:hAnsi="仿宋_GB2312" w:eastAsia="仿宋_GB2312" w:cs="仿宋_GB2312"/>
                <w:kern w:val="2"/>
                <w:szCs w:val="24"/>
              </w:rPr>
            </w:pPr>
            <w:r>
              <w:rPr>
                <w:rFonts w:ascii="仿宋_GB2312" w:hAnsi="仿宋_GB2312" w:eastAsia="仿宋_GB2312" w:cs="仿宋_GB2312"/>
                <w:kern w:val="2"/>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3974" w:type="dxa"/>
            <w:shd w:val="clear" w:color="auto" w:fill="auto"/>
            <w:vAlign w:val="bottom"/>
          </w:tcPr>
          <w:p>
            <w:pP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年初结转和结余</w:t>
            </w:r>
          </w:p>
        </w:tc>
        <w:tc>
          <w:tcPr>
            <w:tcW w:w="2163" w:type="dxa"/>
            <w:shd w:val="clear" w:color="auto" w:fill="auto"/>
            <w:vAlign w:val="bottom"/>
          </w:tcPr>
          <w:p>
            <w:pPr>
              <w:pStyle w:val="11"/>
              <w:jc w:val="right"/>
              <w:rPr>
                <w:rFonts w:hint="default" w:ascii="仿宋_GB2312" w:hAnsi="仿宋_GB2312" w:eastAsia="仿宋_GB2312" w:cs="仿宋_GB2312"/>
                <w:kern w:val="2"/>
                <w:szCs w:val="24"/>
              </w:rPr>
            </w:pPr>
            <w:r>
              <w:rPr>
                <w:rFonts w:ascii="仿宋_GB2312" w:hAnsi="仿宋_GB2312" w:eastAsia="仿宋_GB2312" w:cs="仿宋_GB2312"/>
                <w:kern w:val="2"/>
                <w:szCs w:val="24"/>
              </w:rPr>
              <w:t>0.00</w:t>
            </w:r>
          </w:p>
        </w:tc>
        <w:tc>
          <w:tcPr>
            <w:tcW w:w="2263" w:type="dxa"/>
            <w:shd w:val="clear" w:color="auto" w:fill="auto"/>
            <w:vAlign w:val="bottom"/>
          </w:tcPr>
          <w:p>
            <w:pPr>
              <w:pStyle w:val="11"/>
              <w:jc w:val="right"/>
              <w:rPr>
                <w:rFonts w:hint="default" w:ascii="仿宋_GB2312" w:hAnsi="仿宋_GB2312" w:eastAsia="仿宋_GB2312" w:cs="仿宋_GB2312"/>
                <w:kern w:val="2"/>
                <w:szCs w:val="24"/>
              </w:rPr>
            </w:pPr>
            <w:r>
              <w:rPr>
                <w:rFonts w:ascii="仿宋_GB2312" w:hAnsi="仿宋_GB2312" w:eastAsia="仿宋_GB2312" w:cs="仿宋_GB2312"/>
                <w:kern w:val="2"/>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3974" w:type="dxa"/>
            <w:shd w:val="clear" w:color="auto" w:fill="auto"/>
            <w:vAlign w:val="bottom"/>
          </w:tcPr>
          <w:p>
            <w:pPr>
              <w:pStyle w:val="11"/>
              <w:jc w:val="both"/>
              <w:rPr>
                <w:rFonts w:hint="default" w:ascii="仿宋_GB2312" w:hAnsi="仿宋_GB2312" w:eastAsia="仿宋_GB2312" w:cs="仿宋_GB2312"/>
                <w:kern w:val="2"/>
                <w:szCs w:val="24"/>
              </w:rPr>
            </w:pPr>
            <w:r>
              <w:rPr>
                <w:rFonts w:ascii="仿宋_GB2312" w:hAnsi="仿宋_GB2312" w:eastAsia="仿宋_GB2312" w:cs="仿宋_GB2312"/>
                <w:b/>
                <w:bCs/>
                <w:kern w:val="2"/>
                <w:szCs w:val="24"/>
              </w:rPr>
              <w:t>总计</w:t>
            </w:r>
          </w:p>
        </w:tc>
        <w:tc>
          <w:tcPr>
            <w:tcW w:w="2163" w:type="dxa"/>
            <w:shd w:val="clear" w:color="auto" w:fill="auto"/>
            <w:vAlign w:val="bottom"/>
          </w:tcPr>
          <w:p>
            <w:pPr>
              <w:pStyle w:val="11"/>
              <w:jc w:val="right"/>
              <w:rPr>
                <w:rFonts w:hint="default" w:ascii="仿宋_GB2312" w:hAnsi="仿宋_GB2312" w:eastAsia="仿宋_GB2312" w:cs="仿宋_GB2312"/>
                <w:kern w:val="2"/>
                <w:szCs w:val="24"/>
              </w:rPr>
            </w:pPr>
            <w:r>
              <w:rPr>
                <w:rFonts w:ascii="仿宋_GB2312" w:hAnsi="仿宋_GB2312" w:eastAsia="仿宋_GB2312" w:cs="仿宋_GB2312"/>
                <w:kern w:val="2"/>
                <w:szCs w:val="24"/>
              </w:rPr>
              <w:t xml:space="preserve"> 4,487.61 </w:t>
            </w:r>
          </w:p>
        </w:tc>
        <w:tc>
          <w:tcPr>
            <w:tcW w:w="2263" w:type="dxa"/>
            <w:shd w:val="clear" w:color="auto" w:fill="auto"/>
            <w:vAlign w:val="bottom"/>
          </w:tcPr>
          <w:p>
            <w:pPr>
              <w:pStyle w:val="11"/>
              <w:jc w:val="right"/>
              <w:rPr>
                <w:rFonts w:hint="default" w:ascii="仿宋_GB2312" w:hAnsi="仿宋_GB2312" w:eastAsia="仿宋_GB2312" w:cs="仿宋_GB2312"/>
                <w:kern w:val="2"/>
                <w:szCs w:val="24"/>
              </w:rPr>
            </w:pPr>
            <w:r>
              <w:rPr>
                <w:rFonts w:ascii="仿宋_GB2312" w:hAnsi="仿宋_GB2312" w:eastAsia="仿宋_GB2312" w:cs="仿宋_GB2312"/>
                <w:kern w:val="2"/>
                <w:szCs w:val="24"/>
              </w:rPr>
              <w:t xml:space="preserve"> 4,650.36 </w:t>
            </w:r>
          </w:p>
        </w:tc>
      </w:tr>
    </w:tbl>
    <w:p>
      <w:pPr>
        <w:pStyle w:val="11"/>
        <w:rPr>
          <w:rFonts w:hint="default" w:ascii="黑体" w:hAnsi="黑体" w:eastAsia="黑体"/>
          <w:sz w:val="20"/>
        </w:rPr>
      </w:pPr>
    </w:p>
    <w:p>
      <w:pPr>
        <w:pStyle w:val="13"/>
        <w:spacing w:after="220"/>
        <w:jc w:val="center"/>
        <w:rPr>
          <w:rFonts w:ascii="黑体" w:hAnsi="黑体" w:eastAsia="黑体"/>
          <w:sz w:val="20"/>
        </w:rPr>
      </w:pPr>
      <w:r>
        <w:rPr>
          <w:rFonts w:hint="eastAsia" w:ascii="黑体" w:hAnsi="黑体" w:eastAsia="黑体"/>
          <w:sz w:val="28"/>
          <w:szCs w:val="28"/>
        </w:rPr>
        <w:t>表 2 部门整体支出构成与调整情况（按支出功能分类）</w:t>
      </w:r>
    </w:p>
    <w:tbl>
      <w:tblPr>
        <w:tblStyle w:val="5"/>
        <w:tblW w:w="85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78"/>
        <w:gridCol w:w="1731"/>
        <w:gridCol w:w="1810"/>
        <w:gridCol w:w="18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8528" w:type="dxa"/>
            <w:gridSpan w:val="4"/>
            <w:shd w:val="clear" w:color="auto" w:fill="auto"/>
          </w:tcPr>
          <w:p>
            <w:pPr>
              <w:pStyle w:val="11"/>
              <w:jc w:val="right"/>
              <w:rPr>
                <w:rFonts w:hint="default" w:ascii="仿宋_GB2312" w:hAnsi="仿宋_GB2312" w:eastAsia="仿宋_GB2312" w:cs="仿宋_GB2312"/>
                <w:kern w:val="2"/>
                <w:szCs w:val="24"/>
              </w:rPr>
            </w:pPr>
            <w:r>
              <w:rPr>
                <w:rFonts w:ascii="仿宋_GB2312" w:hAnsi="仿宋_GB2312" w:eastAsia="仿宋_GB2312" w:cs="仿宋_GB2312"/>
                <w:kern w:val="2"/>
                <w:szCs w:val="24"/>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3178" w:type="dxa"/>
            <w:shd w:val="clear" w:color="auto" w:fill="auto"/>
          </w:tcPr>
          <w:p>
            <w:pPr>
              <w:pStyle w:val="11"/>
              <w:rPr>
                <w:rFonts w:hint="default" w:ascii="仿宋_GB2312" w:hAnsi="仿宋_GB2312" w:eastAsia="仿宋_GB2312" w:cs="仿宋_GB2312"/>
                <w:kern w:val="2"/>
                <w:szCs w:val="24"/>
              </w:rPr>
            </w:pPr>
            <w:r>
              <w:rPr>
                <w:rFonts w:ascii="仿宋_GB2312" w:hAnsi="仿宋_GB2312" w:eastAsia="仿宋_GB2312" w:cs="仿宋_GB2312"/>
                <w:kern w:val="2"/>
                <w:szCs w:val="24"/>
              </w:rPr>
              <w:t>支出功能分类</w:t>
            </w:r>
          </w:p>
        </w:tc>
        <w:tc>
          <w:tcPr>
            <w:tcW w:w="1731" w:type="dxa"/>
            <w:shd w:val="clear" w:color="auto" w:fill="auto"/>
          </w:tcPr>
          <w:p>
            <w:pPr>
              <w:pStyle w:val="11"/>
              <w:jc w:val="center"/>
              <w:rPr>
                <w:rFonts w:hint="default" w:ascii="仿宋_GB2312" w:hAnsi="仿宋_GB2312" w:eastAsia="仿宋_GB2312" w:cs="仿宋_GB2312"/>
                <w:kern w:val="2"/>
                <w:szCs w:val="24"/>
              </w:rPr>
            </w:pPr>
            <w:r>
              <w:rPr>
                <w:rFonts w:ascii="仿宋_GB2312" w:hAnsi="仿宋_GB2312" w:eastAsia="仿宋_GB2312" w:cs="仿宋_GB2312"/>
                <w:kern w:val="2"/>
                <w:szCs w:val="24"/>
              </w:rPr>
              <w:t>年初预算数</w:t>
            </w:r>
          </w:p>
        </w:tc>
        <w:tc>
          <w:tcPr>
            <w:tcW w:w="1810" w:type="dxa"/>
            <w:shd w:val="clear" w:color="auto" w:fill="auto"/>
          </w:tcPr>
          <w:p>
            <w:pPr>
              <w:pStyle w:val="11"/>
              <w:jc w:val="center"/>
              <w:rPr>
                <w:rFonts w:hint="default" w:ascii="仿宋_GB2312" w:hAnsi="仿宋_GB2312" w:eastAsia="仿宋_GB2312" w:cs="仿宋_GB2312"/>
                <w:kern w:val="2"/>
                <w:szCs w:val="24"/>
              </w:rPr>
            </w:pPr>
            <w:r>
              <w:rPr>
                <w:rFonts w:ascii="仿宋_GB2312" w:hAnsi="仿宋_GB2312" w:eastAsia="仿宋_GB2312" w:cs="仿宋_GB2312"/>
                <w:kern w:val="2"/>
                <w:szCs w:val="24"/>
              </w:rPr>
              <w:t>调整预算数</w:t>
            </w:r>
          </w:p>
        </w:tc>
        <w:tc>
          <w:tcPr>
            <w:tcW w:w="1809" w:type="dxa"/>
            <w:shd w:val="clear" w:color="auto" w:fill="auto"/>
          </w:tcPr>
          <w:p>
            <w:pPr>
              <w:pStyle w:val="11"/>
              <w:jc w:val="center"/>
              <w:rPr>
                <w:rFonts w:hint="default" w:ascii="仿宋_GB2312" w:hAnsi="仿宋_GB2312" w:eastAsia="仿宋_GB2312" w:cs="仿宋_GB2312"/>
                <w:kern w:val="2"/>
                <w:szCs w:val="24"/>
              </w:rPr>
            </w:pPr>
            <w:r>
              <w:rPr>
                <w:rFonts w:ascii="仿宋_GB2312" w:hAnsi="仿宋_GB2312" w:eastAsia="仿宋_GB2312" w:cs="仿宋_GB2312"/>
                <w:kern w:val="2"/>
                <w:szCs w:val="24"/>
              </w:rPr>
              <w:t>部门决算数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3178" w:type="dxa"/>
            <w:shd w:val="clear" w:color="auto" w:fill="auto"/>
          </w:tcPr>
          <w:p>
            <w:pPr>
              <w:ind w:firstLine="240" w:firstLineChars="100"/>
              <w:rPr>
                <w:rFonts w:ascii="仿宋_GB2312" w:hAnsi="仿宋_GB2312" w:eastAsia="仿宋_GB2312" w:cs="仿宋_GB2312"/>
                <w:color w:val="000000"/>
                <w:sz w:val="24"/>
              </w:rPr>
            </w:pPr>
            <w:r>
              <w:rPr>
                <w:rFonts w:hint="eastAsia" w:ascii="仿宋_GB2312" w:eastAsia="仿宋_GB2312"/>
                <w:sz w:val="24"/>
              </w:rPr>
              <w:t>社会保障和就业支出</w:t>
            </w:r>
          </w:p>
        </w:tc>
        <w:tc>
          <w:tcPr>
            <w:tcW w:w="1731" w:type="dxa"/>
            <w:shd w:val="clear" w:color="auto" w:fill="auto"/>
            <w:vAlign w:val="bottom"/>
          </w:tcPr>
          <w:p>
            <w:pPr>
              <w:pStyle w:val="11"/>
              <w:jc w:val="right"/>
              <w:rPr>
                <w:rFonts w:hint="default" w:ascii="仿宋_GB2312" w:hAnsi="仿宋_GB2312" w:eastAsia="仿宋_GB2312" w:cs="仿宋_GB2312"/>
                <w:kern w:val="2"/>
                <w:szCs w:val="24"/>
              </w:rPr>
            </w:pPr>
            <w:r>
              <w:rPr>
                <w:rFonts w:ascii="仿宋_GB2312" w:eastAsia="仿宋_GB2312"/>
              </w:rPr>
              <w:t>136.52</w:t>
            </w:r>
          </w:p>
        </w:tc>
        <w:tc>
          <w:tcPr>
            <w:tcW w:w="1810" w:type="dxa"/>
            <w:shd w:val="clear" w:color="auto" w:fill="auto"/>
            <w:vAlign w:val="bottom"/>
          </w:tcPr>
          <w:p>
            <w:pPr>
              <w:pStyle w:val="11"/>
              <w:jc w:val="right"/>
              <w:rPr>
                <w:rFonts w:hint="default" w:ascii="仿宋_GB2312" w:hAnsi="仿宋_GB2312" w:eastAsia="仿宋_GB2312" w:cs="仿宋_GB2312"/>
                <w:kern w:val="2"/>
                <w:szCs w:val="24"/>
              </w:rPr>
            </w:pPr>
            <w:r>
              <w:rPr>
                <w:rFonts w:ascii="仿宋_GB2312" w:eastAsia="仿宋_GB2312"/>
              </w:rPr>
              <w:t>110.74</w:t>
            </w:r>
          </w:p>
        </w:tc>
        <w:tc>
          <w:tcPr>
            <w:tcW w:w="1809" w:type="dxa"/>
            <w:shd w:val="clear" w:color="auto" w:fill="auto"/>
            <w:vAlign w:val="bottom"/>
          </w:tcPr>
          <w:p>
            <w:pPr>
              <w:pStyle w:val="11"/>
              <w:jc w:val="right"/>
              <w:rPr>
                <w:rFonts w:hint="default" w:ascii="仿宋_GB2312" w:hAnsi="仿宋_GB2312" w:eastAsia="仿宋_GB2312" w:cs="仿宋_GB2312"/>
                <w:kern w:val="2"/>
                <w:szCs w:val="24"/>
              </w:rPr>
            </w:pPr>
            <w:r>
              <w:rPr>
                <w:rFonts w:ascii="仿宋_GB2312" w:eastAsia="仿宋_GB2312"/>
              </w:rPr>
              <w:t>102.65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3178" w:type="dxa"/>
            <w:shd w:val="clear" w:color="auto" w:fill="auto"/>
          </w:tcPr>
          <w:p>
            <w:pPr>
              <w:ind w:firstLine="240" w:firstLineChars="100"/>
              <w:rPr>
                <w:rFonts w:ascii="仿宋_GB2312" w:hAnsi="仿宋_GB2312" w:eastAsia="仿宋_GB2312" w:cs="仿宋_GB2312"/>
                <w:color w:val="000000"/>
                <w:sz w:val="24"/>
              </w:rPr>
            </w:pPr>
            <w:r>
              <w:rPr>
                <w:rFonts w:hint="eastAsia" w:ascii="仿宋_GB2312" w:eastAsia="仿宋_GB2312"/>
                <w:sz w:val="24"/>
              </w:rPr>
              <w:t>卫生健康支出</w:t>
            </w:r>
          </w:p>
        </w:tc>
        <w:tc>
          <w:tcPr>
            <w:tcW w:w="1731" w:type="dxa"/>
            <w:shd w:val="clear" w:color="auto" w:fill="auto"/>
            <w:vAlign w:val="bottom"/>
          </w:tcPr>
          <w:p>
            <w:pPr>
              <w:pStyle w:val="11"/>
              <w:jc w:val="right"/>
              <w:rPr>
                <w:rFonts w:hint="default" w:ascii="仿宋_GB2312" w:hAnsi="仿宋_GB2312" w:eastAsia="仿宋_GB2312" w:cs="仿宋_GB2312"/>
                <w:kern w:val="2"/>
                <w:szCs w:val="24"/>
              </w:rPr>
            </w:pPr>
            <w:r>
              <w:rPr>
                <w:rFonts w:ascii="仿宋_GB2312" w:eastAsia="仿宋_GB2312"/>
              </w:rPr>
              <w:t>27.49</w:t>
            </w:r>
          </w:p>
        </w:tc>
        <w:tc>
          <w:tcPr>
            <w:tcW w:w="1810" w:type="dxa"/>
            <w:shd w:val="clear" w:color="auto" w:fill="auto"/>
            <w:vAlign w:val="bottom"/>
          </w:tcPr>
          <w:p>
            <w:pPr>
              <w:pStyle w:val="11"/>
              <w:jc w:val="right"/>
              <w:rPr>
                <w:rFonts w:hint="default" w:ascii="仿宋_GB2312" w:hAnsi="仿宋_GB2312" w:eastAsia="仿宋_GB2312" w:cs="仿宋_GB2312"/>
                <w:kern w:val="2"/>
                <w:szCs w:val="24"/>
              </w:rPr>
            </w:pPr>
            <w:r>
              <w:rPr>
                <w:rFonts w:ascii="仿宋_GB2312" w:eastAsia="仿宋_GB2312"/>
              </w:rPr>
              <w:t>29.19</w:t>
            </w:r>
          </w:p>
        </w:tc>
        <w:tc>
          <w:tcPr>
            <w:tcW w:w="1809" w:type="dxa"/>
            <w:shd w:val="clear" w:color="auto" w:fill="auto"/>
            <w:vAlign w:val="bottom"/>
          </w:tcPr>
          <w:p>
            <w:pPr>
              <w:pStyle w:val="11"/>
              <w:jc w:val="right"/>
              <w:rPr>
                <w:rFonts w:hint="default" w:ascii="仿宋_GB2312" w:hAnsi="仿宋_GB2312" w:eastAsia="仿宋_GB2312" w:cs="仿宋_GB2312"/>
                <w:kern w:val="2"/>
                <w:szCs w:val="24"/>
              </w:rPr>
            </w:pPr>
            <w:r>
              <w:rPr>
                <w:rFonts w:ascii="仿宋_GB2312" w:eastAsia="仿宋_GB2312"/>
              </w:rPr>
              <w:t>21.17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3178" w:type="dxa"/>
            <w:shd w:val="clear" w:color="auto" w:fill="auto"/>
          </w:tcPr>
          <w:p>
            <w:pPr>
              <w:ind w:firstLine="240" w:firstLineChars="100"/>
              <w:rPr>
                <w:rFonts w:ascii="仿宋_GB2312" w:hAnsi="仿宋_GB2312" w:eastAsia="仿宋_GB2312" w:cs="仿宋_GB2312"/>
                <w:color w:val="000000"/>
                <w:sz w:val="24"/>
              </w:rPr>
            </w:pPr>
            <w:r>
              <w:rPr>
                <w:rFonts w:hint="eastAsia" w:ascii="仿宋_GB2312" w:eastAsia="仿宋_GB2312"/>
                <w:sz w:val="24"/>
              </w:rPr>
              <w:t>城乡社区支出</w:t>
            </w:r>
          </w:p>
        </w:tc>
        <w:tc>
          <w:tcPr>
            <w:tcW w:w="1731" w:type="dxa"/>
            <w:shd w:val="clear" w:color="auto" w:fill="auto"/>
            <w:vAlign w:val="bottom"/>
          </w:tcPr>
          <w:p>
            <w:pPr>
              <w:pStyle w:val="11"/>
              <w:jc w:val="right"/>
              <w:rPr>
                <w:rFonts w:hint="default" w:ascii="仿宋_GB2312" w:hAnsi="仿宋_GB2312" w:eastAsia="仿宋_GB2312" w:cs="仿宋_GB2312"/>
                <w:kern w:val="2"/>
                <w:szCs w:val="24"/>
              </w:rPr>
            </w:pPr>
            <w:r>
              <w:rPr>
                <w:rFonts w:ascii="仿宋_GB2312" w:eastAsia="仿宋_GB2312"/>
              </w:rPr>
              <w:t>4,100.19</w:t>
            </w:r>
          </w:p>
        </w:tc>
        <w:tc>
          <w:tcPr>
            <w:tcW w:w="1810" w:type="dxa"/>
            <w:shd w:val="clear" w:color="auto" w:fill="auto"/>
            <w:vAlign w:val="bottom"/>
          </w:tcPr>
          <w:p>
            <w:pPr>
              <w:pStyle w:val="11"/>
              <w:jc w:val="right"/>
              <w:rPr>
                <w:rFonts w:hint="default" w:ascii="仿宋_GB2312" w:hAnsi="仿宋_GB2312" w:eastAsia="仿宋_GB2312" w:cs="仿宋_GB2312"/>
                <w:kern w:val="2"/>
                <w:szCs w:val="24"/>
              </w:rPr>
            </w:pPr>
            <w:r>
              <w:rPr>
                <w:rFonts w:ascii="仿宋_GB2312" w:eastAsia="仿宋_GB2312"/>
              </w:rPr>
              <w:t>4,293.11</w:t>
            </w:r>
          </w:p>
        </w:tc>
        <w:tc>
          <w:tcPr>
            <w:tcW w:w="1809" w:type="dxa"/>
            <w:shd w:val="clear" w:color="auto" w:fill="auto"/>
            <w:vAlign w:val="bottom"/>
          </w:tcPr>
          <w:p>
            <w:pPr>
              <w:pStyle w:val="11"/>
              <w:jc w:val="right"/>
              <w:rPr>
                <w:rFonts w:hint="default" w:ascii="仿宋_GB2312" w:hAnsi="仿宋_GB2312" w:eastAsia="仿宋_GB2312" w:cs="仿宋_GB2312"/>
                <w:kern w:val="2"/>
                <w:szCs w:val="24"/>
              </w:rPr>
            </w:pPr>
            <w:r>
              <w:rPr>
                <w:rFonts w:ascii="仿宋_GB2312" w:eastAsia="仿宋_GB2312"/>
              </w:rPr>
              <w:t>3,731.61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3178" w:type="dxa"/>
            <w:shd w:val="clear" w:color="auto" w:fill="auto"/>
          </w:tcPr>
          <w:p>
            <w:pPr>
              <w:ind w:firstLine="240" w:firstLineChars="100"/>
              <w:rPr>
                <w:rFonts w:ascii="仿宋_GB2312" w:hAnsi="仿宋_GB2312" w:eastAsia="仿宋_GB2312" w:cs="仿宋_GB2312"/>
                <w:color w:val="000000"/>
                <w:sz w:val="24"/>
              </w:rPr>
            </w:pPr>
            <w:r>
              <w:rPr>
                <w:rFonts w:hint="eastAsia" w:ascii="仿宋_GB2312" w:eastAsia="仿宋_GB2312"/>
                <w:sz w:val="24"/>
              </w:rPr>
              <w:t>住房保障支出</w:t>
            </w:r>
          </w:p>
        </w:tc>
        <w:tc>
          <w:tcPr>
            <w:tcW w:w="1731" w:type="dxa"/>
            <w:shd w:val="clear" w:color="auto" w:fill="auto"/>
            <w:vAlign w:val="bottom"/>
          </w:tcPr>
          <w:p>
            <w:pPr>
              <w:pStyle w:val="11"/>
              <w:jc w:val="right"/>
              <w:rPr>
                <w:rFonts w:hint="default" w:ascii="仿宋_GB2312" w:hAnsi="仿宋_GB2312" w:eastAsia="仿宋_GB2312" w:cs="仿宋_GB2312"/>
                <w:kern w:val="2"/>
                <w:szCs w:val="24"/>
              </w:rPr>
            </w:pPr>
            <w:r>
              <w:rPr>
                <w:rFonts w:ascii="仿宋_GB2312" w:eastAsia="仿宋_GB2312"/>
              </w:rPr>
              <w:t>223.41</w:t>
            </w:r>
          </w:p>
        </w:tc>
        <w:tc>
          <w:tcPr>
            <w:tcW w:w="1810" w:type="dxa"/>
            <w:shd w:val="clear" w:color="auto" w:fill="auto"/>
            <w:vAlign w:val="bottom"/>
          </w:tcPr>
          <w:p>
            <w:pPr>
              <w:pStyle w:val="11"/>
              <w:jc w:val="right"/>
              <w:rPr>
                <w:rFonts w:hint="default" w:ascii="仿宋_GB2312" w:hAnsi="仿宋_GB2312" w:eastAsia="仿宋_GB2312" w:cs="仿宋_GB2312"/>
                <w:kern w:val="2"/>
                <w:szCs w:val="24"/>
              </w:rPr>
            </w:pPr>
            <w:r>
              <w:rPr>
                <w:rFonts w:ascii="仿宋_GB2312" w:eastAsia="仿宋_GB2312"/>
              </w:rPr>
              <w:t>213.41</w:t>
            </w:r>
          </w:p>
        </w:tc>
        <w:tc>
          <w:tcPr>
            <w:tcW w:w="1809" w:type="dxa"/>
            <w:shd w:val="clear" w:color="auto" w:fill="auto"/>
            <w:vAlign w:val="bottom"/>
          </w:tcPr>
          <w:p>
            <w:pPr>
              <w:pStyle w:val="11"/>
              <w:jc w:val="right"/>
              <w:rPr>
                <w:rFonts w:hint="default" w:ascii="仿宋_GB2312" w:hAnsi="仿宋_GB2312" w:eastAsia="仿宋_GB2312" w:cs="仿宋_GB2312"/>
                <w:kern w:val="2"/>
                <w:szCs w:val="24"/>
              </w:rPr>
            </w:pPr>
            <w:r>
              <w:rPr>
                <w:rFonts w:ascii="仿宋_GB2312" w:eastAsia="仿宋_GB2312"/>
              </w:rPr>
              <w:t>195.49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3178" w:type="dxa"/>
            <w:shd w:val="clear" w:color="auto" w:fill="auto"/>
          </w:tcPr>
          <w:p>
            <w:pPr>
              <w:ind w:firstLine="240" w:firstLineChars="100"/>
              <w:rPr>
                <w:rFonts w:ascii="仿宋_GB2312" w:hAnsi="仿宋_GB2312" w:eastAsia="仿宋_GB2312" w:cs="仿宋_GB2312"/>
                <w:color w:val="000000"/>
                <w:sz w:val="24"/>
              </w:rPr>
            </w:pPr>
            <w:r>
              <w:rPr>
                <w:rFonts w:hint="eastAsia" w:ascii="仿宋_GB2312" w:eastAsia="仿宋_GB2312"/>
                <w:sz w:val="24"/>
              </w:rPr>
              <w:t>灾害防治及应急管理支出</w:t>
            </w:r>
          </w:p>
        </w:tc>
        <w:tc>
          <w:tcPr>
            <w:tcW w:w="1731" w:type="dxa"/>
            <w:shd w:val="clear" w:color="auto" w:fill="auto"/>
            <w:vAlign w:val="bottom"/>
          </w:tcPr>
          <w:p>
            <w:pPr>
              <w:pStyle w:val="11"/>
              <w:jc w:val="right"/>
              <w:rPr>
                <w:rFonts w:hint="default" w:ascii="仿宋_GB2312" w:hAnsi="仿宋_GB2312" w:eastAsia="仿宋_GB2312" w:cs="仿宋_GB2312"/>
                <w:kern w:val="2"/>
                <w:szCs w:val="24"/>
              </w:rPr>
            </w:pPr>
            <w:r>
              <w:rPr>
                <w:rFonts w:ascii="仿宋_GB2312" w:eastAsia="仿宋_GB2312"/>
              </w:rPr>
              <w:t>0.00</w:t>
            </w:r>
          </w:p>
        </w:tc>
        <w:tc>
          <w:tcPr>
            <w:tcW w:w="1810" w:type="dxa"/>
            <w:shd w:val="clear" w:color="auto" w:fill="auto"/>
            <w:vAlign w:val="bottom"/>
          </w:tcPr>
          <w:p>
            <w:pPr>
              <w:pStyle w:val="11"/>
              <w:jc w:val="right"/>
              <w:rPr>
                <w:rFonts w:hint="default" w:ascii="仿宋_GB2312" w:hAnsi="仿宋_GB2312" w:eastAsia="仿宋_GB2312" w:cs="仿宋_GB2312"/>
                <w:kern w:val="2"/>
                <w:szCs w:val="24"/>
              </w:rPr>
            </w:pPr>
            <w:r>
              <w:rPr>
                <w:rFonts w:ascii="仿宋_GB2312" w:eastAsia="仿宋_GB2312"/>
              </w:rPr>
              <w:t>3.92</w:t>
            </w:r>
          </w:p>
        </w:tc>
        <w:tc>
          <w:tcPr>
            <w:tcW w:w="1809" w:type="dxa"/>
            <w:shd w:val="clear" w:color="auto" w:fill="auto"/>
            <w:vAlign w:val="bottom"/>
          </w:tcPr>
          <w:p>
            <w:pPr>
              <w:pStyle w:val="11"/>
              <w:jc w:val="right"/>
              <w:rPr>
                <w:rFonts w:hint="default" w:ascii="仿宋_GB2312" w:hAnsi="仿宋_GB2312" w:eastAsia="仿宋_GB2312" w:cs="仿宋_GB2312"/>
                <w:kern w:val="2"/>
                <w:szCs w:val="24"/>
              </w:rPr>
            </w:pPr>
            <w:r>
              <w:rPr>
                <w:rFonts w:ascii="仿宋_GB2312" w:eastAsia="仿宋_GB2312"/>
              </w:rPr>
              <w:t>3.89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3178" w:type="dxa"/>
            <w:shd w:val="clear" w:color="auto" w:fill="auto"/>
          </w:tcPr>
          <w:p>
            <w:pPr>
              <w:pStyle w:val="11"/>
              <w:jc w:val="center"/>
              <w:rPr>
                <w:rFonts w:hint="default" w:ascii="仿宋_GB2312" w:hAnsi="仿宋_GB2312" w:eastAsia="仿宋_GB2312" w:cs="仿宋_GB2312"/>
                <w:kern w:val="2"/>
                <w:szCs w:val="24"/>
              </w:rPr>
            </w:pPr>
            <w:r>
              <w:rPr>
                <w:rFonts w:ascii="仿宋_GB2312" w:hAnsi="仿宋_GB2312" w:eastAsia="仿宋_GB2312" w:cs="仿宋_GB2312"/>
                <w:kern w:val="2"/>
                <w:szCs w:val="24"/>
              </w:rPr>
              <w:t>总计</w:t>
            </w:r>
          </w:p>
        </w:tc>
        <w:tc>
          <w:tcPr>
            <w:tcW w:w="1731" w:type="dxa"/>
            <w:shd w:val="clear" w:color="auto" w:fill="auto"/>
            <w:vAlign w:val="bottom"/>
          </w:tcPr>
          <w:p>
            <w:pPr>
              <w:pStyle w:val="11"/>
              <w:jc w:val="right"/>
              <w:rPr>
                <w:rFonts w:hint="default" w:ascii="仿宋_GB2312" w:hAnsi="仿宋_GB2312" w:eastAsia="仿宋_GB2312" w:cs="仿宋_GB2312"/>
                <w:kern w:val="2"/>
                <w:szCs w:val="24"/>
              </w:rPr>
            </w:pPr>
            <w:r>
              <w:rPr>
                <w:rFonts w:ascii="仿宋_GB2312" w:eastAsia="仿宋_GB2312"/>
              </w:rPr>
              <w:t>4,487.61</w:t>
            </w:r>
          </w:p>
        </w:tc>
        <w:tc>
          <w:tcPr>
            <w:tcW w:w="1810" w:type="dxa"/>
            <w:shd w:val="clear" w:color="auto" w:fill="auto"/>
            <w:vAlign w:val="bottom"/>
          </w:tcPr>
          <w:p>
            <w:pPr>
              <w:pStyle w:val="11"/>
              <w:jc w:val="right"/>
              <w:rPr>
                <w:rFonts w:hint="default" w:ascii="仿宋_GB2312" w:hAnsi="仿宋_GB2312" w:eastAsia="仿宋_GB2312" w:cs="仿宋_GB2312"/>
                <w:kern w:val="2"/>
                <w:szCs w:val="24"/>
              </w:rPr>
            </w:pPr>
            <w:r>
              <w:rPr>
                <w:rFonts w:ascii="仿宋_GB2312" w:eastAsia="仿宋_GB2312"/>
              </w:rPr>
              <w:t>4,650.36</w:t>
            </w:r>
          </w:p>
        </w:tc>
        <w:tc>
          <w:tcPr>
            <w:tcW w:w="1809" w:type="dxa"/>
            <w:shd w:val="clear" w:color="auto" w:fill="auto"/>
            <w:vAlign w:val="bottom"/>
          </w:tcPr>
          <w:p>
            <w:pPr>
              <w:pStyle w:val="11"/>
              <w:jc w:val="right"/>
              <w:rPr>
                <w:rFonts w:hint="default" w:ascii="仿宋_GB2312" w:hAnsi="仿宋_GB2312" w:eastAsia="仿宋_GB2312" w:cs="仿宋_GB2312"/>
                <w:kern w:val="2"/>
                <w:szCs w:val="24"/>
              </w:rPr>
            </w:pPr>
            <w:r>
              <w:rPr>
                <w:rFonts w:ascii="仿宋_GB2312" w:eastAsia="仿宋_GB2312"/>
              </w:rPr>
              <w:t>4,054.81</w:t>
            </w:r>
          </w:p>
        </w:tc>
      </w:tr>
    </w:tbl>
    <w:p>
      <w:pPr>
        <w:pStyle w:val="11"/>
        <w:rPr>
          <w:rFonts w:hint="default" w:ascii="黑体" w:hAnsi="黑体" w:eastAsia="黑体"/>
          <w:sz w:val="20"/>
        </w:rPr>
      </w:pPr>
    </w:p>
    <w:p>
      <w:pPr>
        <w:pStyle w:val="13"/>
        <w:spacing w:after="220"/>
        <w:jc w:val="center"/>
        <w:rPr>
          <w:rFonts w:ascii="黑体" w:hAnsi="黑体" w:eastAsia="黑体"/>
          <w:sz w:val="20"/>
        </w:rPr>
      </w:pPr>
      <w:r>
        <w:rPr>
          <w:rFonts w:hint="eastAsia" w:ascii="黑体" w:hAnsi="黑体" w:eastAsia="黑体"/>
          <w:sz w:val="28"/>
          <w:szCs w:val="28"/>
        </w:rPr>
        <w:t>表 3 部门整体支出构成与调整情况（按支出用途）</w:t>
      </w:r>
    </w:p>
    <w:tbl>
      <w:tblPr>
        <w:tblStyle w:val="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43"/>
        <w:gridCol w:w="2125"/>
        <w:gridCol w:w="1842"/>
        <w:gridCol w:w="16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5000" w:type="pct"/>
            <w:gridSpan w:val="4"/>
            <w:shd w:val="clear" w:color="auto" w:fill="auto"/>
          </w:tcPr>
          <w:p>
            <w:pPr>
              <w:pStyle w:val="11"/>
              <w:jc w:val="right"/>
              <w:rPr>
                <w:rFonts w:hint="default" w:ascii="仿宋_GB2312" w:hAnsi="仿宋_GB2312" w:eastAsia="仿宋_GB2312" w:cs="仿宋_GB2312"/>
                <w:kern w:val="2"/>
                <w:szCs w:val="24"/>
              </w:rPr>
            </w:pPr>
            <w:r>
              <w:rPr>
                <w:rFonts w:ascii="仿宋_GB2312" w:hAnsi="仿宋_GB2312" w:eastAsia="仿宋_GB2312" w:cs="仿宋_GB2312"/>
                <w:kern w:val="2"/>
                <w:szCs w:val="24"/>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1727" w:type="pct"/>
            <w:shd w:val="clear" w:color="auto" w:fill="auto"/>
          </w:tcPr>
          <w:p>
            <w:pPr>
              <w:pStyle w:val="11"/>
              <w:jc w:val="center"/>
              <w:rPr>
                <w:rFonts w:hint="default" w:ascii="仿宋_GB2312" w:hAnsi="仿宋_GB2312" w:eastAsia="仿宋_GB2312" w:cs="仿宋_GB2312"/>
                <w:kern w:val="2"/>
                <w:szCs w:val="24"/>
              </w:rPr>
            </w:pPr>
            <w:r>
              <w:rPr>
                <w:rFonts w:ascii="仿宋_GB2312" w:hAnsi="仿宋_GB2312" w:eastAsia="仿宋_GB2312" w:cs="仿宋_GB2312"/>
                <w:kern w:val="2"/>
                <w:szCs w:val="24"/>
              </w:rPr>
              <w:t>支出用途</w:t>
            </w:r>
          </w:p>
        </w:tc>
        <w:tc>
          <w:tcPr>
            <w:tcW w:w="1247" w:type="pct"/>
            <w:shd w:val="clear" w:color="auto" w:fill="auto"/>
          </w:tcPr>
          <w:p>
            <w:pPr>
              <w:pStyle w:val="11"/>
              <w:jc w:val="center"/>
              <w:rPr>
                <w:rFonts w:hint="default" w:ascii="仿宋_GB2312" w:hAnsi="仿宋_GB2312" w:eastAsia="仿宋_GB2312" w:cs="仿宋_GB2312"/>
                <w:kern w:val="2"/>
                <w:szCs w:val="24"/>
              </w:rPr>
            </w:pPr>
            <w:r>
              <w:rPr>
                <w:rFonts w:ascii="仿宋_GB2312" w:hAnsi="仿宋_GB2312" w:eastAsia="仿宋_GB2312" w:cs="仿宋_GB2312"/>
                <w:kern w:val="2"/>
                <w:szCs w:val="24"/>
              </w:rPr>
              <w:t>年初预算数</w:t>
            </w:r>
          </w:p>
        </w:tc>
        <w:tc>
          <w:tcPr>
            <w:tcW w:w="1081" w:type="pct"/>
            <w:shd w:val="clear" w:color="auto" w:fill="auto"/>
          </w:tcPr>
          <w:p>
            <w:pPr>
              <w:pStyle w:val="11"/>
              <w:jc w:val="center"/>
              <w:rPr>
                <w:rFonts w:hint="default" w:ascii="仿宋_GB2312" w:hAnsi="仿宋_GB2312" w:eastAsia="仿宋_GB2312" w:cs="仿宋_GB2312"/>
                <w:kern w:val="2"/>
                <w:szCs w:val="24"/>
              </w:rPr>
            </w:pPr>
            <w:r>
              <w:rPr>
                <w:rFonts w:ascii="仿宋_GB2312" w:hAnsi="仿宋_GB2312" w:eastAsia="仿宋_GB2312" w:cs="仿宋_GB2312"/>
                <w:kern w:val="2"/>
                <w:szCs w:val="24"/>
              </w:rPr>
              <w:t>调整预算数</w:t>
            </w:r>
          </w:p>
        </w:tc>
        <w:tc>
          <w:tcPr>
            <w:tcW w:w="945" w:type="pct"/>
          </w:tcPr>
          <w:p>
            <w:pPr>
              <w:pStyle w:val="11"/>
              <w:jc w:val="center"/>
              <w:rPr>
                <w:rFonts w:hint="default" w:ascii="仿宋_GB2312" w:hAnsi="仿宋_GB2312" w:eastAsia="仿宋_GB2312" w:cs="仿宋_GB2312"/>
                <w:kern w:val="2"/>
                <w:szCs w:val="24"/>
              </w:rPr>
            </w:pPr>
            <w:r>
              <w:rPr>
                <w:rFonts w:ascii="仿宋_GB2312" w:hAnsi="仿宋_GB2312" w:eastAsia="仿宋_GB2312" w:cs="仿宋_GB2312"/>
                <w:kern w:val="2"/>
                <w:szCs w:val="24"/>
              </w:rPr>
              <w:t>部门决算数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1727" w:type="pct"/>
            <w:shd w:val="clear" w:color="auto" w:fill="auto"/>
            <w:vAlign w:val="bottom"/>
          </w:tcPr>
          <w:p>
            <w:pP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一、基本支出</w:t>
            </w:r>
          </w:p>
        </w:tc>
        <w:tc>
          <w:tcPr>
            <w:tcW w:w="1247" w:type="pct"/>
            <w:shd w:val="clear" w:color="auto" w:fill="auto"/>
            <w:vAlign w:val="bottom"/>
          </w:tcPr>
          <w:p>
            <w:pPr>
              <w:pStyle w:val="11"/>
              <w:jc w:val="right"/>
              <w:rPr>
                <w:rFonts w:hint="default" w:ascii="仿宋_GB2312" w:hAnsi="仿宋_GB2312" w:eastAsia="仿宋_GB2312" w:cs="仿宋_GB2312"/>
                <w:kern w:val="2"/>
                <w:szCs w:val="24"/>
              </w:rPr>
            </w:pPr>
            <w:r>
              <w:rPr>
                <w:rFonts w:ascii="仿宋_GB2312" w:eastAsia="仿宋_GB2312"/>
              </w:rPr>
              <w:t xml:space="preserve"> 1,333.64 </w:t>
            </w:r>
          </w:p>
        </w:tc>
        <w:tc>
          <w:tcPr>
            <w:tcW w:w="1081" w:type="pct"/>
            <w:shd w:val="clear" w:color="auto" w:fill="auto"/>
            <w:vAlign w:val="bottom"/>
          </w:tcPr>
          <w:p>
            <w:pPr>
              <w:pStyle w:val="11"/>
              <w:jc w:val="right"/>
              <w:rPr>
                <w:rFonts w:hint="default" w:ascii="仿宋_GB2312" w:hAnsi="仿宋_GB2312" w:eastAsia="仿宋_GB2312" w:cs="仿宋_GB2312"/>
                <w:kern w:val="2"/>
                <w:szCs w:val="24"/>
              </w:rPr>
            </w:pPr>
            <w:r>
              <w:rPr>
                <w:rFonts w:ascii="仿宋_GB2312" w:eastAsia="仿宋_GB2312"/>
              </w:rPr>
              <w:t xml:space="preserve"> 1,435.77 </w:t>
            </w:r>
          </w:p>
        </w:tc>
        <w:tc>
          <w:tcPr>
            <w:tcW w:w="945" w:type="pct"/>
            <w:vAlign w:val="bottom"/>
          </w:tcPr>
          <w:p>
            <w:pPr>
              <w:pStyle w:val="11"/>
              <w:jc w:val="right"/>
              <w:rPr>
                <w:rFonts w:hint="default" w:ascii="仿宋_GB2312" w:hAnsi="仿宋_GB2312" w:eastAsia="仿宋_GB2312" w:cs="仿宋_GB2312"/>
                <w:kern w:val="2"/>
                <w:szCs w:val="24"/>
              </w:rPr>
            </w:pPr>
            <w:r>
              <w:rPr>
                <w:rFonts w:ascii="仿宋_GB2312" w:eastAsia="仿宋_GB2312"/>
              </w:rPr>
              <w:t xml:space="preserve"> 1,261.30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1727" w:type="pct"/>
            <w:shd w:val="clear" w:color="auto" w:fill="auto"/>
            <w:vAlign w:val="bottom"/>
          </w:tcPr>
          <w:p>
            <w:pP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人员经费</w:t>
            </w:r>
          </w:p>
        </w:tc>
        <w:tc>
          <w:tcPr>
            <w:tcW w:w="1247" w:type="pct"/>
            <w:shd w:val="clear" w:color="auto" w:fill="auto"/>
            <w:vAlign w:val="bottom"/>
          </w:tcPr>
          <w:p>
            <w:pPr>
              <w:pStyle w:val="11"/>
              <w:jc w:val="right"/>
              <w:rPr>
                <w:rFonts w:hint="default" w:ascii="仿宋_GB2312" w:hAnsi="仿宋_GB2312" w:eastAsia="仿宋_GB2312" w:cs="仿宋_GB2312"/>
                <w:kern w:val="2"/>
                <w:szCs w:val="24"/>
              </w:rPr>
            </w:pPr>
            <w:r>
              <w:rPr>
                <w:rFonts w:ascii="仿宋_GB2312" w:eastAsia="仿宋_GB2312"/>
              </w:rPr>
              <w:t xml:space="preserve"> 1,031.94 </w:t>
            </w:r>
          </w:p>
        </w:tc>
        <w:tc>
          <w:tcPr>
            <w:tcW w:w="1081" w:type="pct"/>
            <w:shd w:val="clear" w:color="auto" w:fill="auto"/>
            <w:vAlign w:val="bottom"/>
          </w:tcPr>
          <w:p>
            <w:pPr>
              <w:pStyle w:val="11"/>
              <w:jc w:val="right"/>
              <w:rPr>
                <w:rFonts w:hint="default" w:ascii="仿宋_GB2312" w:hAnsi="仿宋_GB2312" w:eastAsia="仿宋_GB2312" w:cs="仿宋_GB2312"/>
                <w:kern w:val="2"/>
                <w:szCs w:val="24"/>
              </w:rPr>
            </w:pPr>
            <w:r>
              <w:rPr>
                <w:rFonts w:ascii="仿宋_GB2312" w:eastAsia="仿宋_GB2312"/>
              </w:rPr>
              <w:t xml:space="preserve"> 1,134.07 </w:t>
            </w:r>
          </w:p>
        </w:tc>
        <w:tc>
          <w:tcPr>
            <w:tcW w:w="945" w:type="pct"/>
            <w:vAlign w:val="bottom"/>
          </w:tcPr>
          <w:p>
            <w:pPr>
              <w:pStyle w:val="11"/>
              <w:jc w:val="right"/>
              <w:rPr>
                <w:rFonts w:hint="default" w:ascii="仿宋_GB2312" w:hAnsi="仿宋_GB2312" w:eastAsia="仿宋_GB2312" w:cs="仿宋_GB2312"/>
                <w:kern w:val="2"/>
                <w:szCs w:val="24"/>
              </w:rPr>
            </w:pPr>
            <w:r>
              <w:rPr>
                <w:rFonts w:ascii="仿宋_GB2312" w:eastAsia="仿宋_GB2312"/>
              </w:rPr>
              <w:t xml:space="preserve"> 1,082.58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1727" w:type="pct"/>
            <w:shd w:val="clear" w:color="auto" w:fill="auto"/>
            <w:vAlign w:val="bottom"/>
          </w:tcPr>
          <w:p>
            <w:pP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日常公用经费</w:t>
            </w:r>
          </w:p>
        </w:tc>
        <w:tc>
          <w:tcPr>
            <w:tcW w:w="1247" w:type="pct"/>
            <w:shd w:val="clear" w:color="auto" w:fill="auto"/>
            <w:vAlign w:val="bottom"/>
          </w:tcPr>
          <w:p>
            <w:pPr>
              <w:pStyle w:val="11"/>
              <w:jc w:val="right"/>
              <w:rPr>
                <w:rFonts w:hint="default" w:ascii="仿宋_GB2312" w:hAnsi="仿宋_GB2312" w:eastAsia="仿宋_GB2312" w:cs="仿宋_GB2312"/>
                <w:kern w:val="2"/>
                <w:szCs w:val="24"/>
              </w:rPr>
            </w:pPr>
            <w:r>
              <w:rPr>
                <w:rFonts w:ascii="仿宋_GB2312" w:eastAsia="仿宋_GB2312"/>
              </w:rPr>
              <w:t xml:space="preserve"> 301.70 </w:t>
            </w:r>
          </w:p>
        </w:tc>
        <w:tc>
          <w:tcPr>
            <w:tcW w:w="1081" w:type="pct"/>
            <w:shd w:val="clear" w:color="auto" w:fill="auto"/>
            <w:vAlign w:val="bottom"/>
          </w:tcPr>
          <w:p>
            <w:pPr>
              <w:pStyle w:val="11"/>
              <w:jc w:val="right"/>
              <w:rPr>
                <w:rFonts w:hint="default" w:ascii="仿宋_GB2312" w:hAnsi="仿宋_GB2312" w:eastAsia="仿宋_GB2312" w:cs="仿宋_GB2312"/>
                <w:kern w:val="2"/>
                <w:szCs w:val="24"/>
              </w:rPr>
            </w:pPr>
            <w:r>
              <w:rPr>
                <w:rFonts w:ascii="仿宋_GB2312" w:eastAsia="仿宋_GB2312"/>
              </w:rPr>
              <w:t xml:space="preserve"> 301.70 </w:t>
            </w:r>
          </w:p>
        </w:tc>
        <w:tc>
          <w:tcPr>
            <w:tcW w:w="945" w:type="pct"/>
            <w:vAlign w:val="bottom"/>
          </w:tcPr>
          <w:p>
            <w:pPr>
              <w:pStyle w:val="11"/>
              <w:jc w:val="right"/>
              <w:rPr>
                <w:rFonts w:hint="default" w:ascii="仿宋_GB2312" w:hAnsi="仿宋_GB2312" w:eastAsia="仿宋_GB2312" w:cs="仿宋_GB2312"/>
                <w:kern w:val="2"/>
                <w:szCs w:val="24"/>
              </w:rPr>
            </w:pPr>
            <w:r>
              <w:rPr>
                <w:rFonts w:ascii="仿宋_GB2312" w:eastAsia="仿宋_GB2312"/>
              </w:rPr>
              <w:t xml:space="preserve"> 178.72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1727" w:type="pct"/>
            <w:shd w:val="clear" w:color="auto" w:fill="auto"/>
            <w:vAlign w:val="bottom"/>
          </w:tcPr>
          <w:p>
            <w:pP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二、项目支出</w:t>
            </w:r>
          </w:p>
        </w:tc>
        <w:tc>
          <w:tcPr>
            <w:tcW w:w="1247" w:type="pct"/>
            <w:shd w:val="clear" w:color="auto" w:fill="auto"/>
            <w:vAlign w:val="bottom"/>
          </w:tcPr>
          <w:p>
            <w:pPr>
              <w:pStyle w:val="11"/>
              <w:jc w:val="right"/>
              <w:rPr>
                <w:rFonts w:hint="default" w:ascii="仿宋_GB2312" w:hAnsi="仿宋_GB2312" w:eastAsia="仿宋_GB2312" w:cs="仿宋_GB2312"/>
                <w:kern w:val="2"/>
                <w:szCs w:val="24"/>
              </w:rPr>
            </w:pPr>
            <w:r>
              <w:rPr>
                <w:rFonts w:ascii="仿宋_GB2312" w:eastAsia="仿宋_GB2312"/>
              </w:rPr>
              <w:t xml:space="preserve"> 3,153.97 </w:t>
            </w:r>
          </w:p>
        </w:tc>
        <w:tc>
          <w:tcPr>
            <w:tcW w:w="1081" w:type="pct"/>
            <w:shd w:val="clear" w:color="auto" w:fill="auto"/>
            <w:vAlign w:val="bottom"/>
          </w:tcPr>
          <w:p>
            <w:pPr>
              <w:pStyle w:val="11"/>
              <w:jc w:val="right"/>
              <w:rPr>
                <w:rFonts w:hint="default" w:ascii="仿宋_GB2312" w:hAnsi="仿宋_GB2312" w:eastAsia="仿宋_GB2312" w:cs="仿宋_GB2312"/>
                <w:kern w:val="2"/>
                <w:szCs w:val="24"/>
              </w:rPr>
            </w:pPr>
            <w:r>
              <w:rPr>
                <w:rFonts w:ascii="仿宋_GB2312" w:eastAsia="仿宋_GB2312"/>
              </w:rPr>
              <w:t xml:space="preserve"> 3,214.60 </w:t>
            </w:r>
          </w:p>
        </w:tc>
        <w:tc>
          <w:tcPr>
            <w:tcW w:w="945" w:type="pct"/>
            <w:vAlign w:val="bottom"/>
          </w:tcPr>
          <w:p>
            <w:pPr>
              <w:pStyle w:val="11"/>
              <w:jc w:val="right"/>
              <w:rPr>
                <w:rFonts w:hint="default" w:ascii="仿宋_GB2312" w:hAnsi="仿宋_GB2312" w:eastAsia="仿宋_GB2312" w:cs="仿宋_GB2312"/>
                <w:kern w:val="2"/>
                <w:szCs w:val="24"/>
              </w:rPr>
            </w:pPr>
            <w:r>
              <w:rPr>
                <w:rFonts w:ascii="仿宋_GB2312" w:eastAsia="仿宋_GB2312"/>
              </w:rPr>
              <w:t xml:space="preserve"> 2,793.50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1727" w:type="pct"/>
            <w:shd w:val="clear" w:color="auto" w:fill="auto"/>
            <w:vAlign w:val="bottom"/>
          </w:tcPr>
          <w:p>
            <w:pP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基本建设类项目</w:t>
            </w:r>
          </w:p>
        </w:tc>
        <w:tc>
          <w:tcPr>
            <w:tcW w:w="1247" w:type="pct"/>
            <w:shd w:val="clear" w:color="auto" w:fill="auto"/>
            <w:vAlign w:val="bottom"/>
          </w:tcPr>
          <w:p>
            <w:pPr>
              <w:pStyle w:val="11"/>
              <w:jc w:val="right"/>
              <w:rPr>
                <w:rFonts w:hint="default" w:ascii="仿宋_GB2312" w:hAnsi="仿宋_GB2312" w:eastAsia="仿宋_GB2312" w:cs="仿宋_GB2312"/>
                <w:kern w:val="2"/>
                <w:szCs w:val="24"/>
              </w:rPr>
            </w:pPr>
            <w:r>
              <w:rPr>
                <w:rFonts w:ascii="仿宋_GB2312" w:hAnsi="仿宋_GB2312" w:eastAsia="仿宋_GB2312" w:cs="仿宋_GB2312"/>
                <w:kern w:val="2"/>
                <w:szCs w:val="24"/>
              </w:rPr>
              <w:t>0.00</w:t>
            </w:r>
          </w:p>
        </w:tc>
        <w:tc>
          <w:tcPr>
            <w:tcW w:w="1081" w:type="pct"/>
            <w:shd w:val="clear" w:color="auto" w:fill="auto"/>
            <w:vAlign w:val="bottom"/>
          </w:tcPr>
          <w:p>
            <w:pPr>
              <w:pStyle w:val="11"/>
              <w:jc w:val="right"/>
              <w:rPr>
                <w:rFonts w:hint="default" w:ascii="仿宋_GB2312" w:hAnsi="仿宋_GB2312" w:eastAsia="仿宋_GB2312" w:cs="仿宋_GB2312"/>
                <w:kern w:val="2"/>
                <w:szCs w:val="24"/>
              </w:rPr>
            </w:pPr>
            <w:r>
              <w:rPr>
                <w:rFonts w:hint="default" w:ascii="仿宋_GB2312" w:hAnsi="仿宋_GB2312" w:eastAsia="仿宋_GB2312" w:cs="仿宋_GB2312"/>
                <w:kern w:val="2"/>
                <w:szCs w:val="24"/>
              </w:rPr>
              <w:t>0.00</w:t>
            </w:r>
          </w:p>
        </w:tc>
        <w:tc>
          <w:tcPr>
            <w:tcW w:w="945" w:type="pct"/>
            <w:vAlign w:val="bottom"/>
          </w:tcPr>
          <w:p>
            <w:pPr>
              <w:pStyle w:val="11"/>
              <w:jc w:val="right"/>
              <w:rPr>
                <w:rFonts w:hint="default" w:ascii="仿宋_GB2312" w:hAnsi="仿宋_GB2312" w:eastAsia="仿宋_GB2312" w:cs="仿宋_GB2312"/>
                <w:kern w:val="2"/>
                <w:szCs w:val="24"/>
              </w:rPr>
            </w:pPr>
            <w:r>
              <w:rPr>
                <w:rFonts w:ascii="仿宋_GB2312" w:hAnsi="仿宋_GB2312" w:eastAsia="仿宋_GB2312" w:cs="仿宋_GB2312"/>
                <w:kern w:val="2"/>
                <w:szCs w:val="24"/>
              </w:rPr>
              <w:t>0</w:t>
            </w:r>
            <w:r>
              <w:rPr>
                <w:rFonts w:hint="default" w:ascii="仿宋_GB2312" w:hAnsi="仿宋_GB2312" w:eastAsia="仿宋_GB2312" w:cs="仿宋_GB2312"/>
                <w:kern w:val="2"/>
                <w:szCs w:val="24"/>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1727" w:type="pct"/>
            <w:shd w:val="clear" w:color="auto" w:fill="auto"/>
            <w:vAlign w:val="bottom"/>
          </w:tcPr>
          <w:p>
            <w:pP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行政事业类项目</w:t>
            </w:r>
          </w:p>
        </w:tc>
        <w:tc>
          <w:tcPr>
            <w:tcW w:w="1247" w:type="pct"/>
            <w:shd w:val="clear" w:color="auto" w:fill="auto"/>
            <w:vAlign w:val="bottom"/>
          </w:tcPr>
          <w:p>
            <w:pPr>
              <w:pStyle w:val="11"/>
              <w:jc w:val="right"/>
              <w:rPr>
                <w:rFonts w:hint="default" w:ascii="仿宋_GB2312" w:hAnsi="仿宋_GB2312" w:eastAsia="仿宋_GB2312" w:cs="仿宋_GB2312"/>
                <w:kern w:val="2"/>
                <w:szCs w:val="24"/>
              </w:rPr>
            </w:pPr>
            <w:r>
              <w:rPr>
                <w:rFonts w:ascii="仿宋_GB2312" w:eastAsia="仿宋_GB2312"/>
              </w:rPr>
              <w:t xml:space="preserve"> 3,153.97 </w:t>
            </w:r>
          </w:p>
        </w:tc>
        <w:tc>
          <w:tcPr>
            <w:tcW w:w="1081" w:type="pct"/>
            <w:shd w:val="clear" w:color="auto" w:fill="auto"/>
            <w:vAlign w:val="bottom"/>
          </w:tcPr>
          <w:p>
            <w:pPr>
              <w:pStyle w:val="11"/>
              <w:jc w:val="right"/>
              <w:rPr>
                <w:rFonts w:hint="default" w:ascii="仿宋_GB2312" w:hAnsi="仿宋_GB2312" w:eastAsia="仿宋_GB2312" w:cs="仿宋_GB2312"/>
                <w:kern w:val="2"/>
                <w:szCs w:val="24"/>
              </w:rPr>
            </w:pPr>
            <w:r>
              <w:rPr>
                <w:rFonts w:ascii="仿宋_GB2312" w:eastAsia="仿宋_GB2312"/>
              </w:rPr>
              <w:t xml:space="preserve"> 3,214.60 </w:t>
            </w:r>
          </w:p>
        </w:tc>
        <w:tc>
          <w:tcPr>
            <w:tcW w:w="945" w:type="pct"/>
            <w:vAlign w:val="bottom"/>
          </w:tcPr>
          <w:p>
            <w:pPr>
              <w:pStyle w:val="11"/>
              <w:jc w:val="right"/>
              <w:rPr>
                <w:rFonts w:hint="default" w:ascii="仿宋_GB2312" w:hAnsi="仿宋_GB2312" w:eastAsia="仿宋_GB2312" w:cs="仿宋_GB2312"/>
                <w:kern w:val="2"/>
                <w:szCs w:val="24"/>
              </w:rPr>
            </w:pPr>
            <w:r>
              <w:rPr>
                <w:rFonts w:ascii="仿宋_GB2312" w:eastAsia="仿宋_GB2312"/>
              </w:rPr>
              <w:t xml:space="preserve"> 2,793.50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1727" w:type="pct"/>
            <w:shd w:val="clear" w:color="auto" w:fill="auto"/>
            <w:vAlign w:val="bottom"/>
          </w:tcPr>
          <w:p>
            <w:pP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三、上缴上级支出</w:t>
            </w:r>
          </w:p>
        </w:tc>
        <w:tc>
          <w:tcPr>
            <w:tcW w:w="1247" w:type="pct"/>
            <w:shd w:val="clear" w:color="auto" w:fill="auto"/>
            <w:vAlign w:val="bottom"/>
          </w:tcPr>
          <w:p>
            <w:pPr>
              <w:jc w:val="right"/>
              <w:rPr>
                <w:rFonts w:ascii="仿宋_GB2312" w:hAnsi="仿宋_GB2312" w:eastAsia="仿宋_GB2312" w:cs="仿宋_GB2312"/>
                <w:color w:val="000000"/>
                <w:sz w:val="24"/>
              </w:rPr>
            </w:pPr>
            <w:r>
              <w:rPr>
                <w:rFonts w:hint="eastAsia" w:ascii="仿宋_GB2312" w:hAnsi="仿宋_GB2312" w:eastAsia="仿宋_GB2312" w:cs="仿宋_GB2312"/>
                <w:color w:val="000000"/>
                <w:sz w:val="24"/>
              </w:rPr>
              <w:t>0.00</w:t>
            </w:r>
          </w:p>
        </w:tc>
        <w:tc>
          <w:tcPr>
            <w:tcW w:w="1081" w:type="pct"/>
            <w:shd w:val="clear" w:color="auto" w:fill="auto"/>
            <w:vAlign w:val="bottom"/>
          </w:tcPr>
          <w:p>
            <w:pPr>
              <w:jc w:val="right"/>
              <w:rPr>
                <w:rFonts w:ascii="仿宋_GB2312" w:hAnsi="仿宋_GB2312" w:eastAsia="仿宋_GB2312" w:cs="仿宋_GB2312"/>
                <w:color w:val="000000"/>
                <w:sz w:val="24"/>
              </w:rPr>
            </w:pPr>
            <w:r>
              <w:rPr>
                <w:rFonts w:hint="eastAsia" w:ascii="仿宋_GB2312" w:hAnsi="仿宋_GB2312" w:eastAsia="仿宋_GB2312" w:cs="仿宋_GB2312"/>
                <w:color w:val="000000"/>
                <w:sz w:val="24"/>
              </w:rPr>
              <w:t>0.00</w:t>
            </w:r>
          </w:p>
        </w:tc>
        <w:tc>
          <w:tcPr>
            <w:tcW w:w="945" w:type="pct"/>
            <w:vAlign w:val="bottom"/>
          </w:tcPr>
          <w:p>
            <w:pPr>
              <w:jc w:val="right"/>
              <w:rPr>
                <w:rFonts w:ascii="仿宋_GB2312" w:hAnsi="仿宋_GB2312" w:eastAsia="仿宋_GB2312" w:cs="仿宋_GB2312"/>
                <w:color w:val="000000"/>
                <w:sz w:val="24"/>
              </w:rPr>
            </w:pPr>
            <w:r>
              <w:rPr>
                <w:rFonts w:hint="eastAsia" w:ascii="仿宋_GB2312" w:hAnsi="仿宋_GB2312" w:eastAsia="仿宋_GB2312" w:cs="仿宋_GB2312"/>
                <w:color w:val="000000"/>
                <w:sz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1727" w:type="pct"/>
            <w:shd w:val="clear" w:color="auto" w:fill="auto"/>
            <w:vAlign w:val="bottom"/>
          </w:tcPr>
          <w:p>
            <w:pP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四、经营支出</w:t>
            </w:r>
          </w:p>
        </w:tc>
        <w:tc>
          <w:tcPr>
            <w:tcW w:w="1247" w:type="pct"/>
            <w:shd w:val="clear" w:color="auto" w:fill="auto"/>
            <w:vAlign w:val="bottom"/>
          </w:tcPr>
          <w:p>
            <w:pPr>
              <w:jc w:val="right"/>
              <w:rPr>
                <w:rFonts w:ascii="仿宋_GB2312" w:hAnsi="仿宋_GB2312" w:eastAsia="仿宋_GB2312" w:cs="仿宋_GB2312"/>
                <w:color w:val="000000"/>
                <w:sz w:val="24"/>
              </w:rPr>
            </w:pPr>
            <w:r>
              <w:rPr>
                <w:rFonts w:hint="eastAsia" w:ascii="仿宋_GB2312" w:hAnsi="仿宋_GB2312" w:eastAsia="仿宋_GB2312" w:cs="仿宋_GB2312"/>
                <w:color w:val="000000"/>
                <w:sz w:val="24"/>
              </w:rPr>
              <w:t>0.00</w:t>
            </w:r>
          </w:p>
        </w:tc>
        <w:tc>
          <w:tcPr>
            <w:tcW w:w="1081" w:type="pct"/>
            <w:shd w:val="clear" w:color="auto" w:fill="auto"/>
            <w:vAlign w:val="bottom"/>
          </w:tcPr>
          <w:p>
            <w:pPr>
              <w:jc w:val="right"/>
              <w:rPr>
                <w:rFonts w:ascii="仿宋_GB2312" w:hAnsi="仿宋_GB2312" w:eastAsia="仿宋_GB2312" w:cs="仿宋_GB2312"/>
                <w:color w:val="000000"/>
                <w:sz w:val="24"/>
              </w:rPr>
            </w:pPr>
            <w:r>
              <w:rPr>
                <w:rFonts w:hint="eastAsia" w:ascii="仿宋_GB2312" w:hAnsi="仿宋_GB2312" w:eastAsia="仿宋_GB2312" w:cs="仿宋_GB2312"/>
                <w:color w:val="000000"/>
                <w:sz w:val="24"/>
              </w:rPr>
              <w:t>0.00</w:t>
            </w:r>
          </w:p>
        </w:tc>
        <w:tc>
          <w:tcPr>
            <w:tcW w:w="945" w:type="pct"/>
            <w:vAlign w:val="bottom"/>
          </w:tcPr>
          <w:p>
            <w:pPr>
              <w:jc w:val="right"/>
              <w:rPr>
                <w:rFonts w:ascii="仿宋_GB2312" w:hAnsi="仿宋_GB2312" w:eastAsia="仿宋_GB2312" w:cs="仿宋_GB2312"/>
                <w:color w:val="000000"/>
                <w:sz w:val="24"/>
              </w:rPr>
            </w:pPr>
            <w:r>
              <w:rPr>
                <w:rFonts w:hint="eastAsia" w:ascii="仿宋_GB2312" w:hAnsi="仿宋_GB2312" w:eastAsia="仿宋_GB2312" w:cs="仿宋_GB2312"/>
                <w:color w:val="000000"/>
                <w:sz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1727" w:type="pct"/>
            <w:shd w:val="clear" w:color="auto" w:fill="auto"/>
            <w:vAlign w:val="bottom"/>
          </w:tcPr>
          <w:p>
            <w:pP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五、对附属单位补助支出</w:t>
            </w:r>
          </w:p>
        </w:tc>
        <w:tc>
          <w:tcPr>
            <w:tcW w:w="1247" w:type="pct"/>
            <w:shd w:val="clear" w:color="auto" w:fill="auto"/>
            <w:vAlign w:val="bottom"/>
          </w:tcPr>
          <w:p>
            <w:pPr>
              <w:jc w:val="right"/>
              <w:rPr>
                <w:rFonts w:ascii="仿宋_GB2312" w:hAnsi="仿宋_GB2312" w:eastAsia="仿宋_GB2312" w:cs="仿宋_GB2312"/>
                <w:color w:val="000000"/>
                <w:sz w:val="24"/>
              </w:rPr>
            </w:pPr>
            <w:r>
              <w:rPr>
                <w:rFonts w:hint="eastAsia" w:ascii="仿宋_GB2312" w:hAnsi="仿宋_GB2312" w:eastAsia="仿宋_GB2312" w:cs="仿宋_GB2312"/>
                <w:color w:val="000000"/>
                <w:sz w:val="24"/>
              </w:rPr>
              <w:t>0.00</w:t>
            </w:r>
          </w:p>
        </w:tc>
        <w:tc>
          <w:tcPr>
            <w:tcW w:w="1081" w:type="pct"/>
            <w:shd w:val="clear" w:color="auto" w:fill="auto"/>
            <w:vAlign w:val="bottom"/>
          </w:tcPr>
          <w:p>
            <w:pPr>
              <w:jc w:val="right"/>
              <w:rPr>
                <w:rFonts w:ascii="仿宋_GB2312" w:hAnsi="仿宋_GB2312" w:eastAsia="仿宋_GB2312" w:cs="仿宋_GB2312"/>
                <w:color w:val="000000"/>
                <w:sz w:val="24"/>
              </w:rPr>
            </w:pPr>
            <w:r>
              <w:rPr>
                <w:rFonts w:hint="eastAsia" w:ascii="仿宋_GB2312" w:hAnsi="仿宋_GB2312" w:eastAsia="仿宋_GB2312" w:cs="仿宋_GB2312"/>
                <w:color w:val="000000"/>
                <w:sz w:val="24"/>
              </w:rPr>
              <w:t>0.00</w:t>
            </w:r>
          </w:p>
        </w:tc>
        <w:tc>
          <w:tcPr>
            <w:tcW w:w="945" w:type="pct"/>
            <w:vAlign w:val="bottom"/>
          </w:tcPr>
          <w:p>
            <w:pPr>
              <w:jc w:val="right"/>
              <w:rPr>
                <w:rFonts w:ascii="仿宋_GB2312" w:hAnsi="仿宋_GB2312" w:eastAsia="仿宋_GB2312" w:cs="仿宋_GB2312"/>
                <w:color w:val="000000"/>
                <w:sz w:val="24"/>
              </w:rPr>
            </w:pPr>
            <w:r>
              <w:rPr>
                <w:rFonts w:hint="eastAsia" w:ascii="仿宋_GB2312" w:hAnsi="仿宋_GB2312" w:eastAsia="仿宋_GB2312" w:cs="仿宋_GB2312"/>
                <w:color w:val="000000"/>
                <w:sz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1727" w:type="pct"/>
            <w:shd w:val="clear" w:color="auto" w:fill="auto"/>
            <w:vAlign w:val="bottom"/>
          </w:tcPr>
          <w:p>
            <w:pPr>
              <w:pStyle w:val="11"/>
              <w:jc w:val="center"/>
              <w:rPr>
                <w:rFonts w:hint="default" w:ascii="仿宋_GB2312" w:hAnsi="仿宋_GB2312" w:eastAsia="仿宋_GB2312" w:cs="仿宋_GB2312"/>
                <w:kern w:val="2"/>
                <w:szCs w:val="24"/>
              </w:rPr>
            </w:pPr>
            <w:r>
              <w:rPr>
                <w:rFonts w:ascii="仿宋_GB2312" w:hAnsi="仿宋_GB2312" w:eastAsia="仿宋_GB2312" w:cs="仿宋_GB2312"/>
                <w:kern w:val="2"/>
                <w:szCs w:val="24"/>
              </w:rPr>
              <w:t>总计</w:t>
            </w:r>
          </w:p>
        </w:tc>
        <w:tc>
          <w:tcPr>
            <w:tcW w:w="1247" w:type="pct"/>
            <w:shd w:val="clear" w:color="auto" w:fill="auto"/>
            <w:vAlign w:val="bottom"/>
          </w:tcPr>
          <w:p>
            <w:pPr>
              <w:pStyle w:val="11"/>
              <w:jc w:val="right"/>
              <w:rPr>
                <w:rFonts w:hint="default" w:ascii="仿宋_GB2312" w:hAnsi="仿宋_GB2312" w:eastAsia="仿宋_GB2312" w:cs="仿宋_GB2312"/>
                <w:kern w:val="2"/>
                <w:szCs w:val="24"/>
              </w:rPr>
            </w:pPr>
            <w:r>
              <w:rPr>
                <w:rFonts w:ascii="仿宋_GB2312" w:eastAsia="仿宋_GB2312"/>
              </w:rPr>
              <w:t xml:space="preserve"> 4,487.61 </w:t>
            </w:r>
          </w:p>
        </w:tc>
        <w:tc>
          <w:tcPr>
            <w:tcW w:w="1081" w:type="pct"/>
            <w:shd w:val="clear" w:color="auto" w:fill="auto"/>
            <w:vAlign w:val="bottom"/>
          </w:tcPr>
          <w:p>
            <w:pPr>
              <w:pStyle w:val="11"/>
              <w:jc w:val="right"/>
              <w:rPr>
                <w:rFonts w:hint="default" w:ascii="仿宋_GB2312" w:hAnsi="仿宋_GB2312" w:eastAsia="仿宋_GB2312" w:cs="仿宋_GB2312"/>
                <w:kern w:val="2"/>
                <w:szCs w:val="24"/>
              </w:rPr>
            </w:pPr>
            <w:r>
              <w:rPr>
                <w:rFonts w:ascii="仿宋_GB2312" w:eastAsia="仿宋_GB2312"/>
              </w:rPr>
              <w:t xml:space="preserve"> 4,650.36 </w:t>
            </w:r>
          </w:p>
        </w:tc>
        <w:tc>
          <w:tcPr>
            <w:tcW w:w="945" w:type="pct"/>
            <w:vAlign w:val="bottom"/>
          </w:tcPr>
          <w:p>
            <w:pPr>
              <w:pStyle w:val="11"/>
              <w:jc w:val="right"/>
              <w:rPr>
                <w:rFonts w:hint="default" w:ascii="仿宋_GB2312" w:hAnsi="仿宋_GB2312" w:eastAsia="仿宋_GB2312" w:cs="仿宋_GB2312"/>
                <w:kern w:val="2"/>
                <w:szCs w:val="24"/>
              </w:rPr>
            </w:pPr>
            <w:r>
              <w:rPr>
                <w:rFonts w:ascii="仿宋_GB2312" w:eastAsia="仿宋_GB2312"/>
              </w:rPr>
              <w:t xml:space="preserve"> 4,054.81 </w:t>
            </w:r>
          </w:p>
        </w:tc>
      </w:tr>
    </w:tbl>
    <w:p>
      <w:pPr>
        <w:pStyle w:val="13"/>
        <w:ind w:left="2364"/>
        <w:jc w:val="both"/>
        <w:rPr>
          <w:rFonts w:ascii="黑体" w:hAnsi="黑体" w:eastAsia="黑体"/>
          <w:sz w:val="20"/>
        </w:rPr>
      </w:pPr>
    </w:p>
    <w:p>
      <w:pPr>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3.绩效目标管理情况。 </w:t>
      </w:r>
    </w:p>
    <w:p>
      <w:pPr>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按财政部门要求，我单位201</w:t>
      </w:r>
      <w:r>
        <w:rPr>
          <w:rFonts w:ascii="仿宋_GB2312" w:hAnsi="宋体" w:eastAsia="仿宋_GB2312" w:cs="宋体"/>
          <w:kern w:val="0"/>
          <w:sz w:val="32"/>
          <w:szCs w:val="32"/>
        </w:rPr>
        <w:t>9</w:t>
      </w:r>
      <w:r>
        <w:rPr>
          <w:rFonts w:hint="eastAsia" w:ascii="仿宋_GB2312" w:hAnsi="宋体" w:eastAsia="仿宋_GB2312" w:cs="宋体"/>
          <w:kern w:val="0"/>
          <w:sz w:val="32"/>
          <w:szCs w:val="32"/>
        </w:rPr>
        <w:t>年将海上安保救生经费纳入部门预算绩效管理并编制预算绩效目标，涉及一般公共预算财政拨款</w:t>
      </w:r>
      <w:r>
        <w:rPr>
          <w:rFonts w:ascii="仿宋_GB2312" w:hAnsi="宋体" w:eastAsia="仿宋_GB2312" w:cs="宋体"/>
          <w:kern w:val="0"/>
          <w:sz w:val="32"/>
          <w:szCs w:val="32"/>
        </w:rPr>
        <w:t>689.72</w:t>
      </w:r>
      <w:r>
        <w:rPr>
          <w:rFonts w:hint="eastAsia" w:ascii="仿宋_GB2312" w:hAnsi="宋体" w:eastAsia="仿宋_GB2312" w:cs="宋体"/>
          <w:kern w:val="0"/>
          <w:sz w:val="32"/>
          <w:szCs w:val="32"/>
        </w:rPr>
        <w:t>万元。</w:t>
      </w:r>
    </w:p>
    <w:p>
      <w:pPr>
        <w:snapToGrid w:val="0"/>
        <w:spacing w:line="580" w:lineRule="exact"/>
        <w:ind w:firstLine="640" w:firstLineChars="200"/>
        <w:rPr>
          <w:rFonts w:ascii="仿宋_GB2312" w:hAnsi="楷体_GB2312" w:eastAsia="仿宋_GB2312" w:cs="楷体_GB2312"/>
          <w:bCs/>
          <w:sz w:val="32"/>
          <w:szCs w:val="32"/>
        </w:rPr>
      </w:pPr>
      <w:r>
        <w:rPr>
          <w:rFonts w:hint="eastAsia" w:ascii="仿宋_GB2312" w:hAnsi="楷体_GB2312" w:eastAsia="仿宋_GB2312" w:cs="楷体_GB2312"/>
          <w:bCs/>
          <w:sz w:val="32"/>
          <w:szCs w:val="32"/>
        </w:rPr>
        <w:t>（四）2019年部门预算执行情况。</w:t>
      </w:r>
    </w:p>
    <w:p>
      <w:pPr>
        <w:pStyle w:val="14"/>
        <w:spacing w:line="400" w:lineRule="atLeast"/>
        <w:ind w:firstLine="640" w:firstLineChars="200"/>
        <w:jc w:val="both"/>
        <w:rPr>
          <w:rFonts w:ascii="仿宋_GB2312" w:eastAsia="仿宋_GB2312" w:cs="宋体"/>
          <w:sz w:val="32"/>
          <w:szCs w:val="32"/>
        </w:rPr>
      </w:pPr>
      <w:r>
        <w:rPr>
          <w:rFonts w:hint="eastAsia" w:ascii="仿宋_GB2312" w:eastAsia="仿宋_GB2312" w:cs="宋体"/>
          <w:sz w:val="32"/>
          <w:szCs w:val="32"/>
        </w:rPr>
        <w:t>201</w:t>
      </w:r>
      <w:r>
        <w:rPr>
          <w:rFonts w:ascii="仿宋_GB2312" w:eastAsia="仿宋_GB2312" w:cs="宋体"/>
          <w:sz w:val="32"/>
          <w:szCs w:val="32"/>
        </w:rPr>
        <w:t>9</w:t>
      </w:r>
      <w:r>
        <w:rPr>
          <w:rFonts w:hint="eastAsia" w:ascii="仿宋_GB2312" w:eastAsia="仿宋_GB2312" w:cs="宋体"/>
          <w:sz w:val="32"/>
          <w:szCs w:val="32"/>
        </w:rPr>
        <w:t>年度我单</w:t>
      </w:r>
      <w:r>
        <w:rPr>
          <w:rFonts w:hint="eastAsia" w:ascii="仿宋_GB2312" w:eastAsia="仿宋_GB2312" w:cs="宋体"/>
          <w:color w:val="auto"/>
          <w:sz w:val="32"/>
          <w:szCs w:val="32"/>
        </w:rPr>
        <w:t>位基本建立</w:t>
      </w:r>
      <w:r>
        <w:rPr>
          <w:rFonts w:hint="eastAsia" w:ascii="仿宋_GB2312" w:eastAsia="仿宋_GB2312" w:cs="宋体"/>
          <w:sz w:val="32"/>
          <w:szCs w:val="32"/>
        </w:rPr>
        <w:t>健全了部门内部管理制度，资金支出、项目管理较为规范，资产配置合理，财政供养人员无超编情况。具体情况如下：</w:t>
      </w:r>
    </w:p>
    <w:p>
      <w:pPr>
        <w:pStyle w:val="14"/>
        <w:spacing w:line="400" w:lineRule="atLeast"/>
        <w:ind w:firstLine="640" w:firstLineChars="200"/>
        <w:jc w:val="both"/>
        <w:rPr>
          <w:rFonts w:ascii="仿宋_GB2312" w:eastAsia="仿宋_GB2312" w:cs="宋体"/>
          <w:sz w:val="32"/>
          <w:szCs w:val="32"/>
        </w:rPr>
      </w:pPr>
      <w:r>
        <w:rPr>
          <w:rFonts w:hint="eastAsia" w:ascii="仿宋_GB2312" w:eastAsia="仿宋_GB2312" w:cs="宋体"/>
          <w:sz w:val="32"/>
          <w:szCs w:val="32"/>
        </w:rPr>
        <w:t>1.预算资金执行情况较好。</w:t>
      </w:r>
    </w:p>
    <w:p>
      <w:pPr>
        <w:pStyle w:val="14"/>
        <w:spacing w:line="400" w:lineRule="atLeast"/>
        <w:ind w:firstLine="640" w:firstLineChars="200"/>
        <w:jc w:val="both"/>
        <w:rPr>
          <w:rFonts w:ascii="仿宋_GB2312" w:eastAsia="仿宋_GB2312" w:cs="宋体"/>
          <w:color w:val="auto"/>
          <w:sz w:val="32"/>
          <w:szCs w:val="32"/>
        </w:rPr>
      </w:pPr>
      <w:r>
        <w:rPr>
          <w:rFonts w:hint="eastAsia" w:ascii="仿宋_GB2312" w:eastAsia="仿宋_GB2312" w:cs="宋体"/>
          <w:sz w:val="32"/>
          <w:szCs w:val="32"/>
        </w:rPr>
        <w:t>201</w:t>
      </w:r>
      <w:r>
        <w:rPr>
          <w:rFonts w:ascii="仿宋_GB2312" w:eastAsia="仿宋_GB2312" w:cs="宋体"/>
          <w:sz w:val="32"/>
          <w:szCs w:val="32"/>
        </w:rPr>
        <w:t>9</w:t>
      </w:r>
      <w:r>
        <w:rPr>
          <w:rFonts w:hint="eastAsia" w:ascii="仿宋_GB2312" w:eastAsia="仿宋_GB2312" w:cs="宋体"/>
          <w:sz w:val="32"/>
          <w:szCs w:val="32"/>
        </w:rPr>
        <w:t>年</w:t>
      </w:r>
      <w:r>
        <w:rPr>
          <w:rFonts w:hint="eastAsia" w:ascii="仿宋_GB2312" w:eastAsia="仿宋_GB2312" w:cs="宋体"/>
          <w:color w:val="auto"/>
          <w:sz w:val="32"/>
          <w:szCs w:val="32"/>
        </w:rPr>
        <w:t>，我单位财政拨款预算资金总额为</w:t>
      </w:r>
      <w:r>
        <w:rPr>
          <w:rFonts w:ascii="仿宋_GB2312" w:eastAsia="仿宋_GB2312" w:cs="宋体"/>
          <w:color w:val="auto"/>
          <w:sz w:val="32"/>
          <w:szCs w:val="32"/>
        </w:rPr>
        <w:t>4,650.36</w:t>
      </w:r>
      <w:r>
        <w:rPr>
          <w:rFonts w:hint="eastAsia" w:ascii="仿宋_GB2312" w:eastAsia="仿宋_GB2312" w:cs="宋体"/>
          <w:color w:val="auto"/>
          <w:sz w:val="32"/>
          <w:szCs w:val="32"/>
        </w:rPr>
        <w:t>万元，实际支出</w:t>
      </w:r>
      <w:r>
        <w:rPr>
          <w:rFonts w:ascii="仿宋_GB2312" w:eastAsia="仿宋_GB2312" w:cs="宋体"/>
          <w:color w:val="auto"/>
          <w:sz w:val="32"/>
          <w:szCs w:val="32"/>
        </w:rPr>
        <w:t>4,054.81</w:t>
      </w:r>
      <w:r>
        <w:rPr>
          <w:rFonts w:hint="eastAsia" w:ascii="仿宋_GB2312" w:eastAsia="仿宋_GB2312" w:cs="宋体"/>
          <w:color w:val="auto"/>
          <w:sz w:val="32"/>
          <w:szCs w:val="32"/>
        </w:rPr>
        <w:t>万元，执行率为</w:t>
      </w:r>
      <w:r>
        <w:rPr>
          <w:rFonts w:ascii="仿宋_GB2312" w:eastAsia="仿宋_GB2312" w:cs="宋体"/>
          <w:color w:val="auto"/>
          <w:sz w:val="32"/>
          <w:szCs w:val="32"/>
        </w:rPr>
        <w:t>87.19%</w:t>
      </w:r>
      <w:r>
        <w:rPr>
          <w:rFonts w:hint="eastAsia" w:ascii="仿宋_GB2312" w:eastAsia="仿宋_GB2312" w:cs="宋体"/>
          <w:color w:val="auto"/>
          <w:sz w:val="32"/>
          <w:szCs w:val="32"/>
        </w:rPr>
        <w:t>。年末财政拨款结转和结余</w:t>
      </w:r>
      <w:r>
        <w:rPr>
          <w:rFonts w:ascii="仿宋_GB2312" w:eastAsia="仿宋_GB2312" w:cs="宋体"/>
          <w:color w:val="auto"/>
          <w:sz w:val="32"/>
          <w:szCs w:val="32"/>
        </w:rPr>
        <w:t>2.63</w:t>
      </w:r>
      <w:r>
        <w:rPr>
          <w:rFonts w:hint="eastAsia" w:ascii="仿宋_GB2312" w:eastAsia="仿宋_GB2312" w:cs="宋体"/>
          <w:color w:val="auto"/>
          <w:sz w:val="32"/>
          <w:szCs w:val="32"/>
        </w:rPr>
        <w:t>万元，占当年度预算总额0.</w:t>
      </w:r>
      <w:r>
        <w:rPr>
          <w:rFonts w:ascii="仿宋_GB2312" w:eastAsia="仿宋_GB2312" w:cs="宋体"/>
          <w:color w:val="auto"/>
          <w:sz w:val="32"/>
          <w:szCs w:val="32"/>
        </w:rPr>
        <w:t>06</w:t>
      </w:r>
      <w:r>
        <w:rPr>
          <w:rFonts w:hint="eastAsia" w:ascii="仿宋_GB2312" w:eastAsia="仿宋_GB2312" w:cs="宋体"/>
          <w:color w:val="auto"/>
          <w:sz w:val="32"/>
          <w:szCs w:val="32"/>
        </w:rPr>
        <w:t>%，其中项目支出结转和结余</w:t>
      </w:r>
      <w:r>
        <w:rPr>
          <w:rFonts w:ascii="仿宋_GB2312" w:eastAsia="仿宋_GB2312" w:cs="宋体"/>
          <w:color w:val="auto"/>
          <w:sz w:val="32"/>
          <w:szCs w:val="32"/>
        </w:rPr>
        <w:t>2.63</w:t>
      </w:r>
      <w:r>
        <w:rPr>
          <w:rFonts w:hint="eastAsia" w:ascii="仿宋_GB2312" w:eastAsia="仿宋_GB2312" w:cs="宋体"/>
          <w:color w:val="auto"/>
          <w:sz w:val="32"/>
          <w:szCs w:val="32"/>
        </w:rPr>
        <w:t>万元。采购计划金额</w:t>
      </w:r>
      <w:r>
        <w:rPr>
          <w:rFonts w:ascii="仿宋_GB2312" w:eastAsia="仿宋_GB2312" w:cs="宋体"/>
          <w:color w:val="auto"/>
          <w:sz w:val="32"/>
          <w:szCs w:val="32"/>
        </w:rPr>
        <w:t>951.27</w:t>
      </w:r>
      <w:r>
        <w:rPr>
          <w:rFonts w:hint="eastAsia" w:ascii="仿宋_GB2312" w:eastAsia="仿宋_GB2312" w:cs="宋体"/>
          <w:color w:val="auto"/>
          <w:sz w:val="32"/>
          <w:szCs w:val="32"/>
        </w:rPr>
        <w:t>万元，实际采购金额</w:t>
      </w:r>
      <w:r>
        <w:rPr>
          <w:rFonts w:ascii="仿宋_GB2312" w:eastAsia="仿宋_GB2312" w:cs="宋体"/>
          <w:color w:val="auto"/>
          <w:sz w:val="32"/>
          <w:szCs w:val="32"/>
        </w:rPr>
        <w:t>951.27</w:t>
      </w:r>
      <w:r>
        <w:rPr>
          <w:rFonts w:hint="eastAsia" w:ascii="仿宋_GB2312" w:eastAsia="仿宋_GB2312" w:cs="宋体"/>
          <w:color w:val="auto"/>
          <w:sz w:val="32"/>
          <w:szCs w:val="32"/>
        </w:rPr>
        <w:t>万元。</w:t>
      </w:r>
    </w:p>
    <w:p>
      <w:pPr>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2.财务管理合法合规。</w:t>
      </w:r>
    </w:p>
    <w:p>
      <w:pPr>
        <w:widowControl/>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我单位资金支出严格按照预算业务管理制度、收支业务管理制度等相关财务制度执行，会计核算规范，不存在超范围、超标准、虚列支出等情况。预决算信息公开严格按照财政部门关于201</w:t>
      </w:r>
      <w:r>
        <w:rPr>
          <w:rFonts w:ascii="仿宋_GB2312" w:hAnsi="宋体" w:eastAsia="仿宋_GB2312" w:cs="宋体"/>
          <w:kern w:val="0"/>
          <w:sz w:val="32"/>
          <w:szCs w:val="32"/>
        </w:rPr>
        <w:t>9</w:t>
      </w:r>
      <w:r>
        <w:rPr>
          <w:rFonts w:hint="eastAsia" w:ascii="仿宋_GB2312" w:hAnsi="宋体" w:eastAsia="仿宋_GB2312" w:cs="宋体"/>
          <w:kern w:val="0"/>
          <w:sz w:val="32"/>
          <w:szCs w:val="32"/>
        </w:rPr>
        <w:t>年度预决算公开要求，在规定时间以规定的方式公开201</w:t>
      </w:r>
      <w:r>
        <w:rPr>
          <w:rFonts w:ascii="仿宋_GB2312" w:hAnsi="宋体" w:eastAsia="仿宋_GB2312" w:cs="宋体"/>
          <w:kern w:val="0"/>
          <w:sz w:val="32"/>
          <w:szCs w:val="32"/>
        </w:rPr>
        <w:t>9</w:t>
      </w:r>
      <w:r>
        <w:rPr>
          <w:rFonts w:hint="eastAsia" w:ascii="仿宋_GB2312" w:hAnsi="宋体" w:eastAsia="仿宋_GB2312" w:cs="宋体"/>
          <w:kern w:val="0"/>
          <w:sz w:val="32"/>
          <w:szCs w:val="32"/>
        </w:rPr>
        <w:t>年部门预算及201</w:t>
      </w:r>
      <w:r>
        <w:rPr>
          <w:rFonts w:ascii="仿宋_GB2312" w:hAnsi="宋体" w:eastAsia="仿宋_GB2312" w:cs="宋体"/>
          <w:kern w:val="0"/>
          <w:sz w:val="32"/>
          <w:szCs w:val="32"/>
        </w:rPr>
        <w:t>8</w:t>
      </w:r>
      <w:r>
        <w:rPr>
          <w:rFonts w:hint="eastAsia" w:ascii="仿宋_GB2312" w:hAnsi="宋体" w:eastAsia="仿宋_GB2312" w:cs="宋体"/>
          <w:kern w:val="0"/>
          <w:sz w:val="32"/>
          <w:szCs w:val="32"/>
        </w:rPr>
        <w:t>年部门决算。</w:t>
      </w:r>
    </w:p>
    <w:p>
      <w:pPr>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3.项目管理规范有效。</w:t>
      </w:r>
    </w:p>
    <w:p>
      <w:pPr>
        <w:widowControl/>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我单位项目管理严格按照建设项目管理制度执行，项目实施流程规范，招投标建设、验收等关键环节均严格把关，项目监管机制得到落实。出现项目调整时，我单位也均按有关规定履行报批手续。</w:t>
      </w:r>
    </w:p>
    <w:p>
      <w:pPr>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4.资产管理安全高效。</w:t>
      </w:r>
    </w:p>
    <w:p>
      <w:pPr>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我单位资产保存完整，使用合规，配置合理，处置规范，总体使用效率较高。截至201</w:t>
      </w:r>
      <w:r>
        <w:rPr>
          <w:rFonts w:ascii="仿宋_GB2312" w:hAnsi="宋体" w:eastAsia="仿宋_GB2312" w:cs="宋体"/>
          <w:kern w:val="0"/>
          <w:sz w:val="32"/>
          <w:szCs w:val="32"/>
        </w:rPr>
        <w:t>9</w:t>
      </w:r>
      <w:r>
        <w:rPr>
          <w:rFonts w:hint="eastAsia" w:ascii="仿宋_GB2312" w:hAnsi="宋体" w:eastAsia="仿宋_GB2312" w:cs="宋体"/>
          <w:kern w:val="0"/>
          <w:sz w:val="32"/>
          <w:szCs w:val="32"/>
        </w:rPr>
        <w:t>年12月31日，我单位国有资产总额为</w:t>
      </w:r>
      <w:r>
        <w:rPr>
          <w:rFonts w:ascii="仿宋_GB2312" w:hAnsi="宋体" w:eastAsia="仿宋_GB2312" w:cs="宋体"/>
          <w:kern w:val="0"/>
          <w:sz w:val="32"/>
          <w:szCs w:val="32"/>
        </w:rPr>
        <w:t>650.82</w:t>
      </w:r>
      <w:r>
        <w:rPr>
          <w:rFonts w:hint="eastAsia" w:ascii="仿宋_GB2312" w:hAnsi="宋体" w:eastAsia="仿宋_GB2312" w:cs="宋体"/>
          <w:kern w:val="0"/>
          <w:sz w:val="32"/>
          <w:szCs w:val="32"/>
        </w:rPr>
        <w:t>万元，其中：流动资产</w:t>
      </w:r>
      <w:r>
        <w:rPr>
          <w:rFonts w:ascii="仿宋_GB2312" w:hAnsi="宋体" w:eastAsia="仿宋_GB2312" w:cs="宋体"/>
          <w:kern w:val="0"/>
          <w:sz w:val="32"/>
          <w:szCs w:val="32"/>
        </w:rPr>
        <w:t>333.75</w:t>
      </w:r>
      <w:r>
        <w:rPr>
          <w:rFonts w:hint="eastAsia" w:ascii="仿宋_GB2312" w:hAnsi="宋体" w:eastAsia="仿宋_GB2312" w:cs="宋体"/>
          <w:kern w:val="0"/>
          <w:sz w:val="32"/>
          <w:szCs w:val="32"/>
        </w:rPr>
        <w:t>万元，固定资产</w:t>
      </w:r>
      <w:r>
        <w:rPr>
          <w:rFonts w:ascii="仿宋_GB2312" w:hAnsi="宋体" w:eastAsia="仿宋_GB2312" w:cs="宋体"/>
          <w:kern w:val="0"/>
          <w:sz w:val="32"/>
          <w:szCs w:val="32"/>
        </w:rPr>
        <w:t>233.18</w:t>
      </w:r>
      <w:r>
        <w:rPr>
          <w:rFonts w:hint="eastAsia" w:ascii="仿宋_GB2312" w:hAnsi="宋体" w:eastAsia="仿宋_GB2312" w:cs="宋体"/>
          <w:kern w:val="0"/>
          <w:sz w:val="32"/>
          <w:szCs w:val="32"/>
        </w:rPr>
        <w:t>万元，无形资产</w:t>
      </w:r>
      <w:r>
        <w:rPr>
          <w:rFonts w:ascii="仿宋_GB2312" w:hAnsi="宋体" w:eastAsia="仿宋_GB2312" w:cs="宋体"/>
          <w:kern w:val="0"/>
          <w:sz w:val="32"/>
          <w:szCs w:val="32"/>
        </w:rPr>
        <w:t>0.00</w:t>
      </w:r>
      <w:r>
        <w:rPr>
          <w:rFonts w:hint="eastAsia" w:ascii="仿宋_GB2312" w:hAnsi="宋体" w:eastAsia="仿宋_GB2312" w:cs="宋体"/>
          <w:kern w:val="0"/>
          <w:sz w:val="32"/>
          <w:szCs w:val="32"/>
        </w:rPr>
        <w:t>万元；负债总额</w:t>
      </w:r>
      <w:r>
        <w:rPr>
          <w:rFonts w:ascii="仿宋_GB2312" w:hAnsi="宋体" w:eastAsia="仿宋_GB2312" w:cs="宋体"/>
          <w:kern w:val="0"/>
          <w:sz w:val="32"/>
          <w:szCs w:val="32"/>
        </w:rPr>
        <w:t>334.86</w:t>
      </w:r>
      <w:r>
        <w:rPr>
          <w:rFonts w:hint="eastAsia" w:ascii="仿宋_GB2312" w:hAnsi="宋体" w:eastAsia="仿宋_GB2312" w:cs="宋体"/>
          <w:kern w:val="0"/>
          <w:sz w:val="32"/>
          <w:szCs w:val="32"/>
        </w:rPr>
        <w:t>万元，均为流动负债；净资产</w:t>
      </w:r>
      <w:r>
        <w:rPr>
          <w:rFonts w:ascii="仿宋_GB2312" w:hAnsi="宋体" w:eastAsia="仿宋_GB2312" w:cs="宋体"/>
          <w:kern w:val="0"/>
          <w:sz w:val="32"/>
          <w:szCs w:val="32"/>
        </w:rPr>
        <w:t>315.96</w:t>
      </w:r>
      <w:r>
        <w:rPr>
          <w:rFonts w:hint="eastAsia" w:ascii="仿宋_GB2312" w:hAnsi="宋体" w:eastAsia="仿宋_GB2312" w:cs="宋体"/>
          <w:kern w:val="0"/>
          <w:sz w:val="32"/>
          <w:szCs w:val="32"/>
        </w:rPr>
        <w:t>万元；固定资产总体使用率</w:t>
      </w:r>
      <w:r>
        <w:rPr>
          <w:rFonts w:ascii="仿宋_GB2312" w:hAnsi="宋体" w:eastAsia="仿宋_GB2312" w:cs="宋体"/>
          <w:kern w:val="0"/>
          <w:sz w:val="32"/>
          <w:szCs w:val="32"/>
        </w:rPr>
        <w:t>89</w:t>
      </w:r>
      <w:r>
        <w:rPr>
          <w:rFonts w:hint="eastAsia" w:ascii="仿宋_GB2312" w:hAnsi="宋体" w:eastAsia="仿宋_GB2312" w:cs="宋体"/>
          <w:kern w:val="0"/>
          <w:sz w:val="32"/>
          <w:szCs w:val="32"/>
        </w:rPr>
        <w:t>%，主要是因为本单位2</w:t>
      </w:r>
      <w:r>
        <w:rPr>
          <w:rFonts w:ascii="仿宋_GB2312" w:hAnsi="宋体" w:eastAsia="仿宋_GB2312" w:cs="宋体"/>
          <w:kern w:val="0"/>
          <w:sz w:val="32"/>
          <w:szCs w:val="32"/>
        </w:rPr>
        <w:t>019</w:t>
      </w:r>
      <w:r>
        <w:rPr>
          <w:rFonts w:hint="eastAsia" w:ascii="仿宋_GB2312" w:hAnsi="宋体" w:eastAsia="仿宋_GB2312" w:cs="宋体"/>
          <w:kern w:val="0"/>
          <w:sz w:val="32"/>
          <w:szCs w:val="32"/>
        </w:rPr>
        <w:t>年度待处置固定资产较多。201</w:t>
      </w:r>
      <w:r>
        <w:rPr>
          <w:rFonts w:ascii="仿宋_GB2312" w:hAnsi="宋体" w:eastAsia="仿宋_GB2312" w:cs="宋体"/>
          <w:kern w:val="0"/>
          <w:sz w:val="32"/>
          <w:szCs w:val="32"/>
        </w:rPr>
        <w:t>9</w:t>
      </w:r>
      <w:r>
        <w:rPr>
          <w:rFonts w:hint="eastAsia" w:ascii="仿宋_GB2312" w:hAnsi="宋体" w:eastAsia="仿宋_GB2312" w:cs="宋体"/>
          <w:kern w:val="0"/>
          <w:sz w:val="32"/>
          <w:szCs w:val="32"/>
        </w:rPr>
        <w:t>年资产有偿使用及处置收入</w:t>
      </w:r>
      <w:r>
        <w:rPr>
          <w:rFonts w:ascii="仿宋_GB2312" w:hAnsi="宋体" w:eastAsia="仿宋_GB2312" w:cs="宋体"/>
          <w:kern w:val="0"/>
          <w:sz w:val="32"/>
          <w:szCs w:val="32"/>
        </w:rPr>
        <w:t>326.30</w:t>
      </w:r>
      <w:r>
        <w:rPr>
          <w:rFonts w:hint="eastAsia" w:ascii="仿宋_GB2312" w:hAnsi="宋体" w:eastAsia="仿宋_GB2312" w:cs="宋体"/>
          <w:kern w:val="0"/>
          <w:sz w:val="32"/>
          <w:szCs w:val="32"/>
        </w:rPr>
        <w:t>万元，已全部上缴国库。固定资产保有及使用情况如下：</w:t>
      </w:r>
    </w:p>
    <w:p>
      <w:pPr>
        <w:spacing w:line="400" w:lineRule="exact"/>
        <w:ind w:firstLine="560" w:firstLineChars="200"/>
        <w:jc w:val="center"/>
        <w:rPr>
          <w:rFonts w:ascii="仿宋_GB2312" w:hAnsi="仿宋_GB2312" w:eastAsia="仿宋_GB2312" w:cs="仿宋_GB2312"/>
          <w:color w:val="000000"/>
          <w:sz w:val="20"/>
          <w:szCs w:val="20"/>
        </w:rPr>
      </w:pPr>
      <w:r>
        <w:rPr>
          <w:rFonts w:hint="eastAsia" w:ascii="黑体" w:hAnsi="黑体" w:eastAsia="黑体"/>
          <w:sz w:val="28"/>
          <w:szCs w:val="28"/>
        </w:rPr>
        <w:t xml:space="preserve">表 </w:t>
      </w:r>
      <w:r>
        <w:rPr>
          <w:rFonts w:ascii="黑体" w:hAnsi="黑体" w:eastAsia="黑体"/>
          <w:sz w:val="28"/>
          <w:szCs w:val="28"/>
        </w:rPr>
        <w:t>4</w:t>
      </w:r>
      <w:r>
        <w:rPr>
          <w:rFonts w:hint="eastAsia" w:ascii="黑体" w:hAnsi="黑体" w:eastAsia="黑体"/>
          <w:sz w:val="28"/>
          <w:szCs w:val="28"/>
        </w:rPr>
        <w:t xml:space="preserve"> 201</w:t>
      </w:r>
      <w:r>
        <w:rPr>
          <w:rFonts w:ascii="黑体" w:hAnsi="黑体" w:eastAsia="黑体"/>
          <w:sz w:val="28"/>
          <w:szCs w:val="28"/>
        </w:rPr>
        <w:t>9</w:t>
      </w:r>
      <w:r>
        <w:rPr>
          <w:rFonts w:hint="eastAsia" w:ascii="黑体" w:hAnsi="黑体" w:eastAsia="黑体"/>
          <w:sz w:val="28"/>
          <w:szCs w:val="28"/>
        </w:rPr>
        <w:t>年度固定资产保有及使用情况表</w:t>
      </w:r>
    </w:p>
    <w:tbl>
      <w:tblPr>
        <w:tblStyle w:val="5"/>
        <w:tblW w:w="5000" w:type="pct"/>
        <w:tblInd w:w="0" w:type="dxa"/>
        <w:tblLayout w:type="autofit"/>
        <w:tblCellMar>
          <w:top w:w="0" w:type="dxa"/>
          <w:left w:w="108" w:type="dxa"/>
          <w:bottom w:w="0" w:type="dxa"/>
          <w:right w:w="108" w:type="dxa"/>
        </w:tblCellMar>
      </w:tblPr>
      <w:tblGrid>
        <w:gridCol w:w="2924"/>
        <w:gridCol w:w="1192"/>
        <w:gridCol w:w="1132"/>
        <w:gridCol w:w="701"/>
        <w:gridCol w:w="936"/>
        <w:gridCol w:w="936"/>
        <w:gridCol w:w="701"/>
      </w:tblGrid>
      <w:tr>
        <w:tblPrEx>
          <w:tblCellMar>
            <w:top w:w="0" w:type="dxa"/>
            <w:left w:w="108" w:type="dxa"/>
            <w:bottom w:w="0" w:type="dxa"/>
            <w:right w:w="108" w:type="dxa"/>
          </w:tblCellMar>
        </w:tblPrEx>
        <w:trPr>
          <w:trHeight w:val="454" w:hRule="atLeast"/>
        </w:trPr>
        <w:tc>
          <w:tcPr>
            <w:tcW w:w="5000" w:type="pct"/>
            <w:gridSpan w:val="7"/>
            <w:tcBorders>
              <w:top w:val="nil"/>
              <w:left w:val="nil"/>
              <w:bottom w:val="single" w:color="auto" w:sz="4" w:space="0"/>
              <w:right w:val="nil"/>
            </w:tcBorders>
            <w:shd w:val="clear" w:color="auto" w:fill="auto"/>
            <w:vAlign w:val="bottom"/>
          </w:tcPr>
          <w:p>
            <w:pPr>
              <w:widowControl/>
              <w:jc w:val="right"/>
              <w:rPr>
                <w:rFonts w:ascii="仿宋_GB2312" w:hAnsi="Arial" w:eastAsia="仿宋_GB2312" w:cs="Arial"/>
                <w:b/>
                <w:bCs/>
                <w:color w:val="000000"/>
                <w:kern w:val="0"/>
                <w:sz w:val="24"/>
              </w:rPr>
            </w:pPr>
            <w:r>
              <w:rPr>
                <w:rFonts w:hint="eastAsia" w:ascii="仿宋_GB2312" w:hAnsi="Arial" w:eastAsia="仿宋_GB2312" w:cs="Arial"/>
                <w:b/>
                <w:bCs/>
                <w:color w:val="000000"/>
                <w:kern w:val="0"/>
                <w:sz w:val="24"/>
              </w:rPr>
              <w:t>金额单位：万元</w:t>
            </w:r>
          </w:p>
        </w:tc>
      </w:tr>
      <w:tr>
        <w:tblPrEx>
          <w:tblCellMar>
            <w:top w:w="0" w:type="dxa"/>
            <w:left w:w="108" w:type="dxa"/>
            <w:bottom w:w="0" w:type="dxa"/>
            <w:right w:w="108" w:type="dxa"/>
          </w:tblCellMar>
        </w:tblPrEx>
        <w:trPr>
          <w:trHeight w:val="454" w:hRule="atLeast"/>
        </w:trPr>
        <w:tc>
          <w:tcPr>
            <w:tcW w:w="1716"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Arial" w:eastAsia="仿宋_GB2312" w:cs="Arial"/>
                <w:b/>
                <w:bCs/>
                <w:color w:val="000000"/>
                <w:kern w:val="0"/>
                <w:sz w:val="24"/>
              </w:rPr>
            </w:pPr>
            <w:r>
              <w:rPr>
                <w:rFonts w:hint="eastAsia" w:ascii="仿宋_GB2312" w:hAnsi="Arial" w:eastAsia="仿宋_GB2312" w:cs="Arial"/>
                <w:b/>
                <w:bCs/>
                <w:color w:val="000000"/>
                <w:kern w:val="0"/>
                <w:sz w:val="24"/>
              </w:rPr>
              <w:t>固定资产类别</w:t>
            </w:r>
          </w:p>
        </w:tc>
        <w:tc>
          <w:tcPr>
            <w:tcW w:w="700"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Arial" w:eastAsia="仿宋_GB2312" w:cs="Arial"/>
                <w:b/>
                <w:bCs/>
                <w:color w:val="000000"/>
                <w:kern w:val="0"/>
                <w:sz w:val="24"/>
              </w:rPr>
            </w:pPr>
            <w:r>
              <w:rPr>
                <w:rFonts w:hint="eastAsia" w:ascii="仿宋_GB2312" w:hAnsi="Arial" w:eastAsia="仿宋_GB2312" w:cs="Arial"/>
                <w:b/>
                <w:bCs/>
                <w:color w:val="000000"/>
                <w:kern w:val="0"/>
                <w:sz w:val="24"/>
              </w:rPr>
              <w:t>数量</w:t>
            </w:r>
          </w:p>
        </w:tc>
        <w:tc>
          <w:tcPr>
            <w:tcW w:w="664"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Arial" w:eastAsia="仿宋_GB2312" w:cs="Arial"/>
                <w:b/>
                <w:bCs/>
                <w:color w:val="000000"/>
                <w:kern w:val="0"/>
                <w:sz w:val="24"/>
              </w:rPr>
            </w:pPr>
            <w:r>
              <w:rPr>
                <w:rFonts w:hint="eastAsia" w:ascii="仿宋_GB2312" w:hAnsi="Arial" w:eastAsia="仿宋_GB2312" w:cs="Arial"/>
                <w:b/>
                <w:bCs/>
                <w:color w:val="000000"/>
                <w:kern w:val="0"/>
                <w:sz w:val="24"/>
              </w:rPr>
              <w:t>原值</w:t>
            </w:r>
          </w:p>
        </w:tc>
        <w:tc>
          <w:tcPr>
            <w:tcW w:w="960"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Arial" w:eastAsia="仿宋_GB2312" w:cs="Arial"/>
                <w:b/>
                <w:bCs/>
                <w:color w:val="000000"/>
                <w:kern w:val="0"/>
                <w:sz w:val="24"/>
              </w:rPr>
            </w:pPr>
            <w:r>
              <w:rPr>
                <w:rFonts w:hint="eastAsia" w:ascii="仿宋_GB2312" w:hAnsi="Arial" w:eastAsia="仿宋_GB2312" w:cs="Arial"/>
                <w:b/>
                <w:bCs/>
                <w:color w:val="000000"/>
                <w:kern w:val="0"/>
                <w:sz w:val="24"/>
              </w:rPr>
              <w:t>其中：在用</w:t>
            </w:r>
          </w:p>
        </w:tc>
        <w:tc>
          <w:tcPr>
            <w:tcW w:w="549"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Arial" w:eastAsia="仿宋_GB2312" w:cs="Arial"/>
                <w:b/>
                <w:bCs/>
                <w:color w:val="000000"/>
                <w:kern w:val="0"/>
                <w:sz w:val="24"/>
              </w:rPr>
            </w:pPr>
            <w:r>
              <w:rPr>
                <w:rFonts w:hint="eastAsia" w:ascii="仿宋_GB2312" w:hAnsi="Arial" w:eastAsia="仿宋_GB2312" w:cs="Arial"/>
                <w:b/>
                <w:bCs/>
                <w:color w:val="000000"/>
                <w:kern w:val="0"/>
                <w:sz w:val="24"/>
              </w:rPr>
              <w:t>净值</w:t>
            </w:r>
          </w:p>
        </w:tc>
        <w:tc>
          <w:tcPr>
            <w:tcW w:w="410"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Arial" w:eastAsia="仿宋_GB2312" w:cs="Arial"/>
                <w:b/>
                <w:bCs/>
                <w:color w:val="000000"/>
                <w:kern w:val="0"/>
                <w:sz w:val="24"/>
              </w:rPr>
            </w:pPr>
            <w:r>
              <w:rPr>
                <w:rFonts w:hint="eastAsia" w:ascii="仿宋_GB2312" w:hAnsi="Arial" w:eastAsia="仿宋_GB2312" w:cs="Arial"/>
                <w:b/>
                <w:bCs/>
                <w:color w:val="000000"/>
                <w:kern w:val="0"/>
                <w:sz w:val="24"/>
              </w:rPr>
              <w:t>利用率</w:t>
            </w:r>
          </w:p>
        </w:tc>
      </w:tr>
      <w:tr>
        <w:tblPrEx>
          <w:tblCellMar>
            <w:top w:w="0" w:type="dxa"/>
            <w:left w:w="108" w:type="dxa"/>
            <w:bottom w:w="0" w:type="dxa"/>
            <w:right w:w="108" w:type="dxa"/>
          </w:tblCellMar>
        </w:tblPrEx>
        <w:trPr>
          <w:trHeight w:val="454" w:hRule="atLeast"/>
        </w:trPr>
        <w:tc>
          <w:tcPr>
            <w:tcW w:w="1716"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Arial" w:eastAsia="仿宋_GB2312" w:cs="Arial"/>
                <w:b/>
                <w:bCs/>
                <w:color w:val="000000"/>
                <w:kern w:val="0"/>
                <w:sz w:val="24"/>
              </w:rPr>
            </w:pPr>
          </w:p>
        </w:tc>
        <w:tc>
          <w:tcPr>
            <w:tcW w:w="700"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Arial" w:eastAsia="仿宋_GB2312" w:cs="Arial"/>
                <w:b/>
                <w:bCs/>
                <w:color w:val="000000"/>
                <w:kern w:val="0"/>
                <w:sz w:val="24"/>
              </w:rPr>
            </w:pPr>
          </w:p>
        </w:tc>
        <w:tc>
          <w:tcPr>
            <w:tcW w:w="66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Arial" w:eastAsia="仿宋_GB2312" w:cs="Arial"/>
                <w:b/>
                <w:bCs/>
                <w:color w:val="000000"/>
                <w:kern w:val="0"/>
                <w:sz w:val="24"/>
              </w:rPr>
            </w:pPr>
          </w:p>
        </w:tc>
        <w:tc>
          <w:tcPr>
            <w:tcW w:w="411"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Arial" w:eastAsia="仿宋_GB2312" w:cs="Arial"/>
                <w:b/>
                <w:bCs/>
                <w:color w:val="000000"/>
                <w:kern w:val="0"/>
                <w:sz w:val="24"/>
              </w:rPr>
            </w:pPr>
            <w:r>
              <w:rPr>
                <w:rFonts w:hint="eastAsia" w:ascii="仿宋_GB2312" w:hAnsi="Arial" w:eastAsia="仿宋_GB2312" w:cs="Arial"/>
                <w:b/>
                <w:bCs/>
                <w:color w:val="000000"/>
                <w:kern w:val="0"/>
                <w:sz w:val="24"/>
              </w:rPr>
              <w:t>数量</w:t>
            </w:r>
          </w:p>
        </w:tc>
        <w:tc>
          <w:tcPr>
            <w:tcW w:w="549"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Arial" w:eastAsia="仿宋_GB2312" w:cs="Arial"/>
                <w:b/>
                <w:bCs/>
                <w:color w:val="000000"/>
                <w:kern w:val="0"/>
                <w:sz w:val="24"/>
              </w:rPr>
            </w:pPr>
            <w:r>
              <w:rPr>
                <w:rFonts w:hint="eastAsia" w:ascii="仿宋_GB2312" w:hAnsi="Arial" w:eastAsia="仿宋_GB2312" w:cs="Arial"/>
                <w:b/>
                <w:bCs/>
                <w:color w:val="000000"/>
                <w:kern w:val="0"/>
                <w:sz w:val="24"/>
              </w:rPr>
              <w:t>原值</w:t>
            </w:r>
          </w:p>
        </w:tc>
        <w:tc>
          <w:tcPr>
            <w:tcW w:w="549"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Arial" w:eastAsia="仿宋_GB2312" w:cs="Arial"/>
                <w:b/>
                <w:bCs/>
                <w:color w:val="000000"/>
                <w:kern w:val="0"/>
                <w:sz w:val="24"/>
              </w:rPr>
            </w:pPr>
          </w:p>
        </w:tc>
        <w:tc>
          <w:tcPr>
            <w:tcW w:w="410"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Arial" w:eastAsia="仿宋_GB2312" w:cs="Arial"/>
                <w:b/>
                <w:bCs/>
                <w:color w:val="000000"/>
                <w:kern w:val="0"/>
                <w:sz w:val="24"/>
              </w:rPr>
            </w:pPr>
          </w:p>
        </w:tc>
      </w:tr>
      <w:tr>
        <w:tblPrEx>
          <w:tblCellMar>
            <w:top w:w="0" w:type="dxa"/>
            <w:left w:w="108" w:type="dxa"/>
            <w:bottom w:w="0" w:type="dxa"/>
            <w:right w:w="108" w:type="dxa"/>
          </w:tblCellMar>
        </w:tblPrEx>
        <w:trPr>
          <w:trHeight w:val="454" w:hRule="atLeast"/>
        </w:trPr>
        <w:tc>
          <w:tcPr>
            <w:tcW w:w="1716"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Arial" w:eastAsia="仿宋_GB2312" w:cs="Arial"/>
                <w:color w:val="000000"/>
                <w:kern w:val="0"/>
                <w:sz w:val="24"/>
              </w:rPr>
            </w:pPr>
            <w:r>
              <w:rPr>
                <w:rFonts w:hint="eastAsia" w:ascii="仿宋_GB2312" w:hAnsi="Arial" w:eastAsia="仿宋_GB2312" w:cs="Arial"/>
                <w:color w:val="000000"/>
                <w:kern w:val="0"/>
                <w:sz w:val="24"/>
              </w:rPr>
              <w:t>合计</w:t>
            </w:r>
          </w:p>
        </w:tc>
        <w:tc>
          <w:tcPr>
            <w:tcW w:w="700"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Arial" w:eastAsia="仿宋_GB2312" w:cs="Arial"/>
                <w:color w:val="000000"/>
                <w:kern w:val="0"/>
                <w:sz w:val="24"/>
              </w:rPr>
            </w:pPr>
            <w:r>
              <w:rPr>
                <w:rFonts w:hint="eastAsia" w:ascii="仿宋_GB2312" w:hAnsi="Arial" w:eastAsia="仿宋_GB2312" w:cs="Arial"/>
                <w:color w:val="000000"/>
                <w:kern w:val="0"/>
                <w:sz w:val="24"/>
              </w:rPr>
              <w:t>——</w:t>
            </w:r>
          </w:p>
        </w:tc>
        <w:tc>
          <w:tcPr>
            <w:tcW w:w="66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Arial" w:eastAsia="仿宋_GB2312" w:cs="Arial"/>
                <w:color w:val="000000"/>
                <w:kern w:val="0"/>
                <w:sz w:val="24"/>
              </w:rPr>
            </w:pPr>
            <w:r>
              <w:rPr>
                <w:rFonts w:hint="eastAsia" w:ascii="仿宋_GB2312" w:hAnsi="Arial" w:eastAsia="仿宋_GB2312" w:cs="Arial"/>
                <w:color w:val="000000"/>
                <w:kern w:val="0"/>
                <w:sz w:val="24"/>
              </w:rPr>
              <w:t>518.43</w:t>
            </w:r>
          </w:p>
        </w:tc>
        <w:tc>
          <w:tcPr>
            <w:tcW w:w="411"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Arial" w:eastAsia="仿宋_GB2312" w:cs="Arial"/>
                <w:color w:val="000000"/>
                <w:kern w:val="0"/>
                <w:sz w:val="24"/>
              </w:rPr>
            </w:pPr>
            <w:r>
              <w:rPr>
                <w:rFonts w:hint="eastAsia" w:ascii="仿宋_GB2312" w:hAnsi="Arial" w:eastAsia="仿宋_GB2312" w:cs="Arial"/>
                <w:color w:val="000000"/>
                <w:kern w:val="0"/>
                <w:sz w:val="24"/>
              </w:rPr>
              <w:t>——</w:t>
            </w:r>
          </w:p>
        </w:tc>
        <w:tc>
          <w:tcPr>
            <w:tcW w:w="549"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Arial" w:eastAsia="仿宋_GB2312" w:cs="Arial"/>
                <w:color w:val="000000"/>
                <w:kern w:val="0"/>
                <w:sz w:val="24"/>
              </w:rPr>
            </w:pPr>
            <w:r>
              <w:rPr>
                <w:rFonts w:hint="eastAsia" w:ascii="仿宋_GB2312" w:hAnsi="Arial" w:eastAsia="仿宋_GB2312" w:cs="Arial"/>
                <w:color w:val="000000"/>
                <w:kern w:val="0"/>
                <w:sz w:val="24"/>
              </w:rPr>
              <w:t>459.91</w:t>
            </w:r>
          </w:p>
        </w:tc>
        <w:tc>
          <w:tcPr>
            <w:tcW w:w="549"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Arial" w:eastAsia="仿宋_GB2312" w:cs="Arial"/>
                <w:color w:val="000000"/>
                <w:kern w:val="0"/>
                <w:sz w:val="24"/>
              </w:rPr>
            </w:pPr>
            <w:r>
              <w:rPr>
                <w:rFonts w:hint="eastAsia" w:ascii="仿宋_GB2312" w:hAnsi="Arial" w:eastAsia="仿宋_GB2312" w:cs="Arial"/>
                <w:color w:val="000000"/>
                <w:kern w:val="0"/>
                <w:sz w:val="24"/>
              </w:rPr>
              <w:t>233.18</w:t>
            </w:r>
          </w:p>
        </w:tc>
        <w:tc>
          <w:tcPr>
            <w:tcW w:w="410"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Arial" w:eastAsia="仿宋_GB2312" w:cs="Arial"/>
                <w:color w:val="000000"/>
                <w:kern w:val="0"/>
                <w:sz w:val="24"/>
              </w:rPr>
            </w:pPr>
            <w:r>
              <w:rPr>
                <w:rFonts w:hint="eastAsia" w:ascii="仿宋_GB2312" w:hAnsi="Arial" w:eastAsia="仿宋_GB2312" w:cs="Arial"/>
                <w:color w:val="000000"/>
                <w:kern w:val="0"/>
                <w:sz w:val="24"/>
              </w:rPr>
              <w:t>89%</w:t>
            </w:r>
          </w:p>
        </w:tc>
      </w:tr>
      <w:tr>
        <w:tblPrEx>
          <w:tblCellMar>
            <w:top w:w="0" w:type="dxa"/>
            <w:left w:w="108" w:type="dxa"/>
            <w:bottom w:w="0" w:type="dxa"/>
            <w:right w:w="108" w:type="dxa"/>
          </w:tblCellMar>
        </w:tblPrEx>
        <w:trPr>
          <w:trHeight w:val="454" w:hRule="atLeast"/>
        </w:trPr>
        <w:tc>
          <w:tcPr>
            <w:tcW w:w="1716"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仿宋_GB2312" w:hAnsi="Arial" w:eastAsia="仿宋_GB2312" w:cs="Arial"/>
                <w:color w:val="000000"/>
                <w:kern w:val="0"/>
                <w:sz w:val="24"/>
              </w:rPr>
            </w:pPr>
            <w:r>
              <w:rPr>
                <w:rFonts w:hint="eastAsia" w:ascii="仿宋_GB2312" w:hAnsi="Arial" w:eastAsia="仿宋_GB2312" w:cs="Arial"/>
                <w:color w:val="000000"/>
                <w:kern w:val="0"/>
                <w:sz w:val="24"/>
              </w:rPr>
              <w:t>一、土地、房屋及构筑物</w:t>
            </w:r>
          </w:p>
        </w:tc>
        <w:tc>
          <w:tcPr>
            <w:tcW w:w="700"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Arial" w:eastAsia="仿宋_GB2312" w:cs="Arial"/>
                <w:color w:val="000000"/>
                <w:kern w:val="0"/>
                <w:sz w:val="24"/>
              </w:rPr>
            </w:pPr>
            <w:r>
              <w:rPr>
                <w:rFonts w:hint="eastAsia" w:ascii="仿宋_GB2312" w:hAnsi="Arial" w:eastAsia="仿宋_GB2312" w:cs="Arial"/>
                <w:color w:val="000000"/>
                <w:kern w:val="0"/>
                <w:sz w:val="24"/>
              </w:rPr>
              <w:t>——</w:t>
            </w:r>
          </w:p>
        </w:tc>
        <w:tc>
          <w:tcPr>
            <w:tcW w:w="66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Arial" w:eastAsia="仿宋_GB2312" w:cs="Arial"/>
                <w:color w:val="000000"/>
                <w:kern w:val="0"/>
                <w:sz w:val="24"/>
              </w:rPr>
            </w:pPr>
            <w:r>
              <w:rPr>
                <w:rFonts w:hint="eastAsia" w:ascii="仿宋_GB2312" w:hAnsi="Arial" w:eastAsia="仿宋_GB2312" w:cs="Arial"/>
                <w:color w:val="000000"/>
                <w:kern w:val="0"/>
                <w:sz w:val="24"/>
              </w:rPr>
              <w:t>14.85</w:t>
            </w:r>
          </w:p>
        </w:tc>
        <w:tc>
          <w:tcPr>
            <w:tcW w:w="411"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Arial" w:eastAsia="仿宋_GB2312" w:cs="Arial"/>
                <w:color w:val="000000"/>
                <w:kern w:val="0"/>
                <w:sz w:val="24"/>
              </w:rPr>
            </w:pPr>
            <w:r>
              <w:rPr>
                <w:rFonts w:hint="eastAsia" w:ascii="仿宋_GB2312" w:hAnsi="Arial" w:eastAsia="仿宋_GB2312" w:cs="Arial"/>
                <w:color w:val="000000"/>
                <w:kern w:val="0"/>
                <w:sz w:val="24"/>
              </w:rPr>
              <w:t>——</w:t>
            </w:r>
          </w:p>
        </w:tc>
        <w:tc>
          <w:tcPr>
            <w:tcW w:w="549"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Arial" w:eastAsia="仿宋_GB2312" w:cs="Arial"/>
                <w:color w:val="000000"/>
                <w:kern w:val="0"/>
                <w:sz w:val="24"/>
              </w:rPr>
            </w:pPr>
            <w:r>
              <w:rPr>
                <w:rFonts w:hint="eastAsia" w:ascii="仿宋_GB2312" w:hAnsi="Arial" w:eastAsia="仿宋_GB2312" w:cs="Arial"/>
                <w:color w:val="000000"/>
                <w:kern w:val="0"/>
                <w:sz w:val="24"/>
              </w:rPr>
              <w:t>4.98</w:t>
            </w:r>
          </w:p>
        </w:tc>
        <w:tc>
          <w:tcPr>
            <w:tcW w:w="549"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Arial" w:eastAsia="仿宋_GB2312" w:cs="Arial"/>
                <w:color w:val="000000"/>
                <w:kern w:val="0"/>
                <w:sz w:val="24"/>
              </w:rPr>
            </w:pPr>
            <w:r>
              <w:rPr>
                <w:rFonts w:hint="eastAsia" w:ascii="仿宋_GB2312" w:hAnsi="Arial" w:eastAsia="仿宋_GB2312" w:cs="Arial"/>
                <w:color w:val="000000"/>
                <w:kern w:val="0"/>
                <w:sz w:val="24"/>
              </w:rPr>
              <w:t>8.63</w:t>
            </w:r>
          </w:p>
        </w:tc>
        <w:tc>
          <w:tcPr>
            <w:tcW w:w="410"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Arial" w:eastAsia="仿宋_GB2312" w:cs="Arial"/>
                <w:color w:val="000000"/>
                <w:kern w:val="0"/>
                <w:sz w:val="24"/>
              </w:rPr>
            </w:pPr>
            <w:r>
              <w:rPr>
                <w:rFonts w:hint="eastAsia" w:ascii="仿宋_GB2312" w:hAnsi="Arial" w:eastAsia="仿宋_GB2312" w:cs="Arial"/>
                <w:color w:val="000000"/>
                <w:kern w:val="0"/>
                <w:sz w:val="24"/>
              </w:rPr>
              <w:t>34%</w:t>
            </w:r>
          </w:p>
        </w:tc>
      </w:tr>
      <w:tr>
        <w:tblPrEx>
          <w:tblCellMar>
            <w:top w:w="0" w:type="dxa"/>
            <w:left w:w="108" w:type="dxa"/>
            <w:bottom w:w="0" w:type="dxa"/>
            <w:right w:w="108" w:type="dxa"/>
          </w:tblCellMar>
        </w:tblPrEx>
        <w:trPr>
          <w:trHeight w:val="454" w:hRule="atLeast"/>
        </w:trPr>
        <w:tc>
          <w:tcPr>
            <w:tcW w:w="1716"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仿宋_GB2312" w:hAnsi="Arial" w:eastAsia="仿宋_GB2312" w:cs="Arial"/>
                <w:color w:val="000000"/>
                <w:kern w:val="0"/>
                <w:sz w:val="24"/>
              </w:rPr>
            </w:pPr>
            <w:r>
              <w:rPr>
                <w:rFonts w:hint="eastAsia" w:ascii="仿宋_GB2312" w:hAnsi="Arial" w:eastAsia="仿宋_GB2312" w:cs="Arial"/>
                <w:color w:val="000000"/>
                <w:kern w:val="0"/>
                <w:sz w:val="24"/>
              </w:rPr>
              <w:t>其中：房屋(平方米)</w:t>
            </w:r>
          </w:p>
        </w:tc>
        <w:tc>
          <w:tcPr>
            <w:tcW w:w="700"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Arial" w:eastAsia="仿宋_GB2312" w:cs="Arial"/>
                <w:color w:val="000000"/>
                <w:kern w:val="0"/>
                <w:sz w:val="24"/>
              </w:rPr>
            </w:pPr>
            <w:r>
              <w:rPr>
                <w:rFonts w:hint="eastAsia" w:ascii="仿宋_GB2312" w:hAnsi="Arial" w:eastAsia="仿宋_GB2312" w:cs="Arial"/>
                <w:color w:val="000000"/>
                <w:kern w:val="0"/>
                <w:sz w:val="24"/>
              </w:rPr>
              <w:t>30</w:t>
            </w:r>
          </w:p>
        </w:tc>
        <w:tc>
          <w:tcPr>
            <w:tcW w:w="66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Arial" w:eastAsia="仿宋_GB2312" w:cs="Arial"/>
                <w:color w:val="000000"/>
                <w:kern w:val="0"/>
                <w:sz w:val="24"/>
              </w:rPr>
            </w:pPr>
            <w:r>
              <w:rPr>
                <w:rFonts w:hint="eastAsia" w:ascii="仿宋_GB2312" w:hAnsi="Arial" w:eastAsia="仿宋_GB2312" w:cs="Arial"/>
                <w:color w:val="000000"/>
                <w:kern w:val="0"/>
                <w:sz w:val="24"/>
              </w:rPr>
              <w:t>2.18</w:t>
            </w:r>
          </w:p>
        </w:tc>
        <w:tc>
          <w:tcPr>
            <w:tcW w:w="411"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Arial" w:eastAsia="仿宋_GB2312" w:cs="Arial"/>
                <w:color w:val="000000"/>
                <w:kern w:val="0"/>
                <w:sz w:val="24"/>
              </w:rPr>
            </w:pPr>
            <w:r>
              <w:rPr>
                <w:rFonts w:hint="eastAsia" w:ascii="仿宋_GB2312" w:hAnsi="Arial" w:eastAsia="仿宋_GB2312" w:cs="Arial"/>
                <w:color w:val="000000"/>
                <w:kern w:val="0"/>
                <w:sz w:val="24"/>
              </w:rPr>
              <w:t>30</w:t>
            </w:r>
          </w:p>
        </w:tc>
        <w:tc>
          <w:tcPr>
            <w:tcW w:w="549"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Arial" w:eastAsia="仿宋_GB2312" w:cs="Arial"/>
                <w:color w:val="000000"/>
                <w:kern w:val="0"/>
                <w:sz w:val="24"/>
              </w:rPr>
            </w:pPr>
            <w:r>
              <w:rPr>
                <w:rFonts w:hint="eastAsia" w:ascii="仿宋_GB2312" w:hAnsi="Arial" w:eastAsia="仿宋_GB2312" w:cs="Arial"/>
                <w:color w:val="000000"/>
                <w:kern w:val="0"/>
                <w:sz w:val="24"/>
              </w:rPr>
              <w:t>2.18</w:t>
            </w:r>
          </w:p>
        </w:tc>
        <w:tc>
          <w:tcPr>
            <w:tcW w:w="549"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Arial" w:eastAsia="仿宋_GB2312" w:cs="Arial"/>
                <w:color w:val="000000"/>
                <w:kern w:val="0"/>
                <w:sz w:val="24"/>
              </w:rPr>
            </w:pPr>
            <w:r>
              <w:rPr>
                <w:rFonts w:hint="eastAsia" w:ascii="仿宋_GB2312" w:hAnsi="Arial" w:eastAsia="仿宋_GB2312" w:cs="Arial"/>
                <w:color w:val="000000"/>
                <w:kern w:val="0"/>
                <w:sz w:val="24"/>
              </w:rPr>
              <w:t>1.54</w:t>
            </w:r>
          </w:p>
        </w:tc>
        <w:tc>
          <w:tcPr>
            <w:tcW w:w="410"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Arial" w:eastAsia="仿宋_GB2312" w:cs="Arial"/>
                <w:color w:val="000000"/>
                <w:kern w:val="0"/>
                <w:sz w:val="24"/>
              </w:rPr>
            </w:pPr>
            <w:r>
              <w:rPr>
                <w:rFonts w:hint="eastAsia" w:ascii="仿宋_GB2312" w:hAnsi="Arial" w:eastAsia="仿宋_GB2312" w:cs="Arial"/>
                <w:color w:val="000000"/>
                <w:kern w:val="0"/>
                <w:sz w:val="24"/>
              </w:rPr>
              <w:t>100%</w:t>
            </w:r>
          </w:p>
        </w:tc>
      </w:tr>
      <w:tr>
        <w:tblPrEx>
          <w:tblCellMar>
            <w:top w:w="0" w:type="dxa"/>
            <w:left w:w="108" w:type="dxa"/>
            <w:bottom w:w="0" w:type="dxa"/>
            <w:right w:w="108" w:type="dxa"/>
          </w:tblCellMar>
        </w:tblPrEx>
        <w:trPr>
          <w:trHeight w:val="454" w:hRule="atLeast"/>
        </w:trPr>
        <w:tc>
          <w:tcPr>
            <w:tcW w:w="1716"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仿宋_GB2312" w:hAnsi="Arial" w:eastAsia="仿宋_GB2312" w:cs="Arial"/>
                <w:color w:val="000000"/>
                <w:kern w:val="0"/>
                <w:sz w:val="24"/>
              </w:rPr>
            </w:pPr>
            <w:r>
              <w:rPr>
                <w:rFonts w:hint="eastAsia" w:ascii="仿宋_GB2312" w:hAnsi="Arial" w:eastAsia="仿宋_GB2312" w:cs="Arial"/>
                <w:color w:val="000000"/>
                <w:kern w:val="0"/>
                <w:sz w:val="24"/>
              </w:rPr>
              <w:t>二、通用设备(个、台、辆等)</w:t>
            </w:r>
          </w:p>
        </w:tc>
        <w:tc>
          <w:tcPr>
            <w:tcW w:w="700"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Arial" w:eastAsia="仿宋_GB2312" w:cs="Arial"/>
                <w:color w:val="000000"/>
                <w:kern w:val="0"/>
                <w:sz w:val="24"/>
              </w:rPr>
            </w:pPr>
            <w:r>
              <w:rPr>
                <w:rFonts w:hint="eastAsia" w:ascii="仿宋_GB2312" w:hAnsi="Arial" w:eastAsia="仿宋_GB2312" w:cs="Arial"/>
                <w:color w:val="000000"/>
                <w:kern w:val="0"/>
                <w:sz w:val="24"/>
              </w:rPr>
              <w:t>348</w:t>
            </w:r>
          </w:p>
        </w:tc>
        <w:tc>
          <w:tcPr>
            <w:tcW w:w="66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Arial" w:eastAsia="仿宋_GB2312" w:cs="Arial"/>
                <w:color w:val="000000"/>
                <w:kern w:val="0"/>
                <w:sz w:val="24"/>
              </w:rPr>
            </w:pPr>
            <w:r>
              <w:rPr>
                <w:rFonts w:hint="eastAsia" w:ascii="仿宋_GB2312" w:hAnsi="Arial" w:eastAsia="仿宋_GB2312" w:cs="Arial"/>
                <w:color w:val="000000"/>
                <w:kern w:val="0"/>
                <w:sz w:val="24"/>
              </w:rPr>
              <w:t>268.21</w:t>
            </w:r>
          </w:p>
        </w:tc>
        <w:tc>
          <w:tcPr>
            <w:tcW w:w="411"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Arial" w:eastAsia="仿宋_GB2312" w:cs="Arial"/>
                <w:color w:val="000000"/>
                <w:kern w:val="0"/>
                <w:sz w:val="24"/>
              </w:rPr>
            </w:pPr>
            <w:r>
              <w:rPr>
                <w:rFonts w:hint="eastAsia" w:ascii="仿宋_GB2312" w:hAnsi="Arial" w:eastAsia="仿宋_GB2312" w:cs="Arial"/>
                <w:color w:val="000000"/>
                <w:kern w:val="0"/>
                <w:sz w:val="24"/>
              </w:rPr>
              <w:t>338</w:t>
            </w:r>
          </w:p>
        </w:tc>
        <w:tc>
          <w:tcPr>
            <w:tcW w:w="549"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Arial" w:eastAsia="仿宋_GB2312" w:cs="Arial"/>
                <w:color w:val="000000"/>
                <w:kern w:val="0"/>
                <w:sz w:val="24"/>
              </w:rPr>
            </w:pPr>
            <w:r>
              <w:rPr>
                <w:rFonts w:hint="eastAsia" w:ascii="仿宋_GB2312" w:hAnsi="Arial" w:eastAsia="仿宋_GB2312" w:cs="Arial"/>
                <w:color w:val="000000"/>
                <w:kern w:val="0"/>
                <w:sz w:val="24"/>
              </w:rPr>
              <w:t>232.44</w:t>
            </w:r>
          </w:p>
        </w:tc>
        <w:tc>
          <w:tcPr>
            <w:tcW w:w="549"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Arial" w:eastAsia="仿宋_GB2312" w:cs="Arial"/>
                <w:color w:val="000000"/>
                <w:kern w:val="0"/>
                <w:sz w:val="24"/>
              </w:rPr>
            </w:pPr>
            <w:r>
              <w:rPr>
                <w:rFonts w:hint="eastAsia" w:ascii="仿宋_GB2312" w:hAnsi="Arial" w:eastAsia="仿宋_GB2312" w:cs="Arial"/>
                <w:color w:val="000000"/>
                <w:kern w:val="0"/>
                <w:sz w:val="24"/>
              </w:rPr>
              <w:t>52.6</w:t>
            </w:r>
          </w:p>
        </w:tc>
        <w:tc>
          <w:tcPr>
            <w:tcW w:w="410"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Arial" w:eastAsia="仿宋_GB2312" w:cs="Arial"/>
                <w:color w:val="000000"/>
                <w:kern w:val="0"/>
                <w:sz w:val="24"/>
              </w:rPr>
            </w:pPr>
            <w:r>
              <w:rPr>
                <w:rFonts w:hint="eastAsia" w:ascii="仿宋_GB2312" w:hAnsi="Arial" w:eastAsia="仿宋_GB2312" w:cs="Arial"/>
                <w:color w:val="000000"/>
                <w:kern w:val="0"/>
                <w:sz w:val="24"/>
              </w:rPr>
              <w:t>87%</w:t>
            </w:r>
          </w:p>
        </w:tc>
      </w:tr>
      <w:tr>
        <w:tblPrEx>
          <w:tblCellMar>
            <w:top w:w="0" w:type="dxa"/>
            <w:left w:w="108" w:type="dxa"/>
            <w:bottom w:w="0" w:type="dxa"/>
            <w:right w:w="108" w:type="dxa"/>
          </w:tblCellMar>
        </w:tblPrEx>
        <w:trPr>
          <w:trHeight w:val="454" w:hRule="atLeast"/>
        </w:trPr>
        <w:tc>
          <w:tcPr>
            <w:tcW w:w="1716"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仿宋_GB2312" w:hAnsi="Arial" w:eastAsia="仿宋_GB2312" w:cs="Arial"/>
                <w:color w:val="000000"/>
                <w:kern w:val="0"/>
                <w:sz w:val="24"/>
              </w:rPr>
            </w:pPr>
            <w:r>
              <w:rPr>
                <w:rFonts w:hint="eastAsia" w:ascii="仿宋_GB2312" w:hAnsi="Arial" w:eastAsia="仿宋_GB2312" w:cs="Arial"/>
                <w:color w:val="000000"/>
                <w:kern w:val="0"/>
                <w:sz w:val="24"/>
              </w:rPr>
              <w:t>其中：汽车(辆)</w:t>
            </w:r>
          </w:p>
        </w:tc>
        <w:tc>
          <w:tcPr>
            <w:tcW w:w="700"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Arial" w:eastAsia="仿宋_GB2312" w:cs="Arial"/>
                <w:color w:val="000000"/>
                <w:kern w:val="0"/>
                <w:sz w:val="24"/>
              </w:rPr>
            </w:pPr>
            <w:r>
              <w:rPr>
                <w:rFonts w:hint="eastAsia" w:ascii="仿宋_GB2312" w:hAnsi="Arial" w:eastAsia="仿宋_GB2312" w:cs="Arial"/>
                <w:color w:val="000000"/>
                <w:kern w:val="0"/>
                <w:sz w:val="24"/>
              </w:rPr>
              <w:t>3</w:t>
            </w:r>
          </w:p>
        </w:tc>
        <w:tc>
          <w:tcPr>
            <w:tcW w:w="66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Arial" w:eastAsia="仿宋_GB2312" w:cs="Arial"/>
                <w:color w:val="000000"/>
                <w:kern w:val="0"/>
                <w:sz w:val="24"/>
              </w:rPr>
            </w:pPr>
            <w:r>
              <w:rPr>
                <w:rFonts w:hint="eastAsia" w:ascii="仿宋_GB2312" w:hAnsi="Arial" w:eastAsia="仿宋_GB2312" w:cs="Arial"/>
                <w:color w:val="000000"/>
                <w:kern w:val="0"/>
                <w:sz w:val="24"/>
              </w:rPr>
              <w:t>131.33</w:t>
            </w:r>
          </w:p>
        </w:tc>
        <w:tc>
          <w:tcPr>
            <w:tcW w:w="411"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Arial" w:eastAsia="仿宋_GB2312" w:cs="Arial"/>
                <w:color w:val="000000"/>
                <w:kern w:val="0"/>
                <w:sz w:val="24"/>
              </w:rPr>
            </w:pPr>
            <w:r>
              <w:rPr>
                <w:rFonts w:hint="eastAsia" w:ascii="仿宋_GB2312" w:hAnsi="Arial" w:eastAsia="仿宋_GB2312" w:cs="Arial"/>
                <w:color w:val="000000"/>
                <w:kern w:val="0"/>
                <w:sz w:val="24"/>
              </w:rPr>
              <w:t>2</w:t>
            </w:r>
          </w:p>
        </w:tc>
        <w:tc>
          <w:tcPr>
            <w:tcW w:w="549"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Arial" w:eastAsia="仿宋_GB2312" w:cs="Arial"/>
                <w:color w:val="000000"/>
                <w:kern w:val="0"/>
                <w:sz w:val="24"/>
              </w:rPr>
            </w:pPr>
            <w:r>
              <w:rPr>
                <w:rFonts w:hint="eastAsia" w:ascii="仿宋_GB2312" w:hAnsi="Arial" w:eastAsia="仿宋_GB2312" w:cs="Arial"/>
                <w:color w:val="000000"/>
                <w:kern w:val="0"/>
                <w:sz w:val="24"/>
              </w:rPr>
              <w:t>107.22</w:t>
            </w:r>
          </w:p>
        </w:tc>
        <w:tc>
          <w:tcPr>
            <w:tcW w:w="549"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Arial" w:eastAsia="仿宋_GB2312" w:cs="Arial"/>
                <w:color w:val="000000"/>
                <w:kern w:val="0"/>
                <w:sz w:val="24"/>
              </w:rPr>
            </w:pPr>
            <w:r>
              <w:rPr>
                <w:rFonts w:hint="eastAsia" w:ascii="仿宋_GB2312" w:hAnsi="Arial" w:eastAsia="仿宋_GB2312" w:cs="Arial"/>
                <w:color w:val="000000"/>
                <w:kern w:val="0"/>
                <w:sz w:val="24"/>
              </w:rPr>
              <w:t>13.01</w:t>
            </w:r>
          </w:p>
        </w:tc>
        <w:tc>
          <w:tcPr>
            <w:tcW w:w="410"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Arial" w:eastAsia="仿宋_GB2312" w:cs="Arial"/>
                <w:color w:val="000000"/>
                <w:kern w:val="0"/>
                <w:sz w:val="24"/>
              </w:rPr>
            </w:pPr>
            <w:r>
              <w:rPr>
                <w:rFonts w:hint="eastAsia" w:ascii="仿宋_GB2312" w:hAnsi="Arial" w:eastAsia="仿宋_GB2312" w:cs="Arial"/>
                <w:color w:val="000000"/>
                <w:kern w:val="0"/>
                <w:sz w:val="24"/>
              </w:rPr>
              <w:t>82%</w:t>
            </w:r>
          </w:p>
        </w:tc>
      </w:tr>
      <w:tr>
        <w:tblPrEx>
          <w:tblCellMar>
            <w:top w:w="0" w:type="dxa"/>
            <w:left w:w="108" w:type="dxa"/>
            <w:bottom w:w="0" w:type="dxa"/>
            <w:right w:w="108" w:type="dxa"/>
          </w:tblCellMar>
        </w:tblPrEx>
        <w:trPr>
          <w:trHeight w:val="454" w:hRule="atLeast"/>
        </w:trPr>
        <w:tc>
          <w:tcPr>
            <w:tcW w:w="1716"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仿宋_GB2312" w:hAnsi="Arial" w:eastAsia="仿宋_GB2312" w:cs="Arial"/>
                <w:color w:val="000000"/>
                <w:kern w:val="0"/>
                <w:sz w:val="24"/>
              </w:rPr>
            </w:pPr>
            <w:r>
              <w:rPr>
                <w:rFonts w:hint="eastAsia" w:ascii="仿宋_GB2312" w:hAnsi="Arial" w:eastAsia="仿宋_GB2312" w:cs="Arial"/>
                <w:color w:val="000000"/>
                <w:kern w:val="0"/>
                <w:sz w:val="24"/>
              </w:rPr>
              <w:t>三、专用设备(个、台等)</w:t>
            </w:r>
          </w:p>
        </w:tc>
        <w:tc>
          <w:tcPr>
            <w:tcW w:w="700"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Arial" w:eastAsia="仿宋_GB2312" w:cs="Arial"/>
                <w:color w:val="000000"/>
                <w:kern w:val="0"/>
                <w:sz w:val="24"/>
              </w:rPr>
            </w:pPr>
            <w:r>
              <w:rPr>
                <w:rFonts w:hint="eastAsia" w:ascii="仿宋_GB2312" w:hAnsi="Arial" w:eastAsia="仿宋_GB2312" w:cs="Arial"/>
                <w:color w:val="000000"/>
                <w:kern w:val="0"/>
                <w:sz w:val="24"/>
              </w:rPr>
              <w:t>206</w:t>
            </w:r>
          </w:p>
        </w:tc>
        <w:tc>
          <w:tcPr>
            <w:tcW w:w="66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Arial" w:eastAsia="仿宋_GB2312" w:cs="Arial"/>
                <w:color w:val="000000"/>
                <w:kern w:val="0"/>
                <w:sz w:val="24"/>
              </w:rPr>
            </w:pPr>
            <w:r>
              <w:rPr>
                <w:rFonts w:hint="eastAsia" w:ascii="仿宋_GB2312" w:hAnsi="Arial" w:eastAsia="仿宋_GB2312" w:cs="Arial"/>
                <w:color w:val="000000"/>
                <w:kern w:val="0"/>
                <w:sz w:val="24"/>
              </w:rPr>
              <w:t>144.99</w:t>
            </w:r>
          </w:p>
        </w:tc>
        <w:tc>
          <w:tcPr>
            <w:tcW w:w="411"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Arial" w:eastAsia="仿宋_GB2312" w:cs="Arial"/>
                <w:color w:val="000000"/>
                <w:kern w:val="0"/>
                <w:sz w:val="24"/>
              </w:rPr>
            </w:pPr>
            <w:r>
              <w:rPr>
                <w:rFonts w:hint="eastAsia" w:ascii="仿宋_GB2312" w:hAnsi="Arial" w:eastAsia="仿宋_GB2312" w:cs="Arial"/>
                <w:color w:val="000000"/>
                <w:kern w:val="0"/>
                <w:sz w:val="24"/>
              </w:rPr>
              <w:t>206</w:t>
            </w:r>
          </w:p>
        </w:tc>
        <w:tc>
          <w:tcPr>
            <w:tcW w:w="549"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Arial" w:eastAsia="仿宋_GB2312" w:cs="Arial"/>
                <w:color w:val="000000"/>
                <w:kern w:val="0"/>
                <w:sz w:val="24"/>
              </w:rPr>
            </w:pPr>
            <w:r>
              <w:rPr>
                <w:rFonts w:hint="eastAsia" w:ascii="仿宋_GB2312" w:hAnsi="Arial" w:eastAsia="仿宋_GB2312" w:cs="Arial"/>
                <w:color w:val="000000"/>
                <w:kern w:val="0"/>
                <w:sz w:val="24"/>
              </w:rPr>
              <w:t>144.99</w:t>
            </w:r>
          </w:p>
        </w:tc>
        <w:tc>
          <w:tcPr>
            <w:tcW w:w="549"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Arial" w:eastAsia="仿宋_GB2312" w:cs="Arial"/>
                <w:color w:val="000000"/>
                <w:kern w:val="0"/>
                <w:sz w:val="24"/>
              </w:rPr>
            </w:pPr>
            <w:r>
              <w:rPr>
                <w:rFonts w:hint="eastAsia" w:ascii="仿宋_GB2312" w:hAnsi="Arial" w:eastAsia="仿宋_GB2312" w:cs="Arial"/>
                <w:color w:val="000000"/>
                <w:kern w:val="0"/>
                <w:sz w:val="24"/>
              </w:rPr>
              <w:t>114.08</w:t>
            </w:r>
          </w:p>
        </w:tc>
        <w:tc>
          <w:tcPr>
            <w:tcW w:w="410"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Arial" w:eastAsia="仿宋_GB2312" w:cs="Arial"/>
                <w:color w:val="000000"/>
                <w:kern w:val="0"/>
                <w:sz w:val="24"/>
              </w:rPr>
            </w:pPr>
            <w:r>
              <w:rPr>
                <w:rFonts w:hint="eastAsia" w:ascii="仿宋_GB2312" w:hAnsi="Arial" w:eastAsia="仿宋_GB2312" w:cs="Arial"/>
                <w:color w:val="000000"/>
                <w:kern w:val="0"/>
                <w:sz w:val="24"/>
              </w:rPr>
              <w:t>100%</w:t>
            </w:r>
          </w:p>
        </w:tc>
      </w:tr>
      <w:tr>
        <w:tblPrEx>
          <w:tblCellMar>
            <w:top w:w="0" w:type="dxa"/>
            <w:left w:w="108" w:type="dxa"/>
            <w:bottom w:w="0" w:type="dxa"/>
            <w:right w:w="108" w:type="dxa"/>
          </w:tblCellMar>
        </w:tblPrEx>
        <w:trPr>
          <w:trHeight w:val="454" w:hRule="atLeast"/>
        </w:trPr>
        <w:tc>
          <w:tcPr>
            <w:tcW w:w="1716"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仿宋_GB2312" w:hAnsi="Arial" w:eastAsia="仿宋_GB2312" w:cs="Arial"/>
                <w:color w:val="000000"/>
                <w:kern w:val="0"/>
                <w:sz w:val="24"/>
              </w:rPr>
            </w:pPr>
            <w:r>
              <w:rPr>
                <w:rFonts w:hint="eastAsia" w:ascii="仿宋_GB2312" w:hAnsi="Arial" w:eastAsia="仿宋_GB2312" w:cs="Arial"/>
                <w:color w:val="000000"/>
                <w:kern w:val="0"/>
                <w:sz w:val="24"/>
              </w:rPr>
              <w:t>四、文物和陈列品(个、件等)</w:t>
            </w:r>
          </w:p>
        </w:tc>
        <w:tc>
          <w:tcPr>
            <w:tcW w:w="700"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Arial" w:eastAsia="仿宋_GB2312" w:cs="Arial"/>
                <w:color w:val="000000"/>
                <w:kern w:val="0"/>
                <w:sz w:val="24"/>
              </w:rPr>
            </w:pPr>
            <w:r>
              <w:rPr>
                <w:rFonts w:hint="eastAsia" w:ascii="仿宋_GB2312" w:hAnsi="Arial" w:eastAsia="仿宋_GB2312" w:cs="Arial"/>
                <w:color w:val="000000"/>
                <w:kern w:val="0"/>
                <w:sz w:val="24"/>
              </w:rPr>
              <w:t>119</w:t>
            </w:r>
          </w:p>
        </w:tc>
        <w:tc>
          <w:tcPr>
            <w:tcW w:w="66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Arial" w:eastAsia="仿宋_GB2312" w:cs="Arial"/>
                <w:color w:val="000000"/>
                <w:kern w:val="0"/>
                <w:sz w:val="24"/>
              </w:rPr>
            </w:pPr>
            <w:r>
              <w:rPr>
                <w:rFonts w:hint="eastAsia" w:ascii="仿宋_GB2312" w:hAnsi="Arial" w:eastAsia="仿宋_GB2312" w:cs="Arial"/>
                <w:color w:val="000000"/>
                <w:kern w:val="0"/>
                <w:sz w:val="24"/>
              </w:rPr>
              <w:t>3.28</w:t>
            </w:r>
          </w:p>
        </w:tc>
        <w:tc>
          <w:tcPr>
            <w:tcW w:w="411"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Arial" w:eastAsia="仿宋_GB2312" w:cs="Arial"/>
                <w:color w:val="000000"/>
                <w:kern w:val="0"/>
                <w:sz w:val="24"/>
              </w:rPr>
            </w:pPr>
            <w:r>
              <w:rPr>
                <w:rFonts w:hint="eastAsia" w:ascii="仿宋_GB2312" w:hAnsi="Arial" w:eastAsia="仿宋_GB2312" w:cs="Arial"/>
                <w:color w:val="000000"/>
                <w:kern w:val="0"/>
                <w:sz w:val="24"/>
              </w:rPr>
              <w:t>119</w:t>
            </w:r>
          </w:p>
        </w:tc>
        <w:tc>
          <w:tcPr>
            <w:tcW w:w="549"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Arial" w:eastAsia="仿宋_GB2312" w:cs="Arial"/>
                <w:color w:val="000000"/>
                <w:kern w:val="0"/>
                <w:sz w:val="24"/>
              </w:rPr>
            </w:pPr>
            <w:r>
              <w:rPr>
                <w:rFonts w:hint="eastAsia" w:ascii="仿宋_GB2312" w:hAnsi="Arial" w:eastAsia="仿宋_GB2312" w:cs="Arial"/>
                <w:color w:val="000000"/>
                <w:kern w:val="0"/>
                <w:sz w:val="24"/>
              </w:rPr>
              <w:t>3.28</w:t>
            </w:r>
          </w:p>
        </w:tc>
        <w:tc>
          <w:tcPr>
            <w:tcW w:w="549"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Arial" w:eastAsia="仿宋_GB2312" w:cs="Arial"/>
                <w:color w:val="000000"/>
                <w:kern w:val="0"/>
                <w:sz w:val="24"/>
              </w:rPr>
            </w:pPr>
            <w:r>
              <w:rPr>
                <w:rFonts w:hint="eastAsia" w:ascii="仿宋_GB2312" w:hAnsi="Arial" w:eastAsia="仿宋_GB2312" w:cs="Arial"/>
                <w:color w:val="000000"/>
                <w:kern w:val="0"/>
                <w:sz w:val="24"/>
              </w:rPr>
              <w:t>3.28</w:t>
            </w:r>
          </w:p>
        </w:tc>
        <w:tc>
          <w:tcPr>
            <w:tcW w:w="410"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Arial" w:eastAsia="仿宋_GB2312" w:cs="Arial"/>
                <w:color w:val="000000"/>
                <w:kern w:val="0"/>
                <w:sz w:val="24"/>
              </w:rPr>
            </w:pPr>
            <w:r>
              <w:rPr>
                <w:rFonts w:hint="eastAsia" w:ascii="仿宋_GB2312" w:hAnsi="Arial" w:eastAsia="仿宋_GB2312" w:cs="Arial"/>
                <w:color w:val="000000"/>
                <w:kern w:val="0"/>
                <w:sz w:val="24"/>
              </w:rPr>
              <w:t>100%</w:t>
            </w:r>
          </w:p>
        </w:tc>
      </w:tr>
      <w:tr>
        <w:tblPrEx>
          <w:tblCellMar>
            <w:top w:w="0" w:type="dxa"/>
            <w:left w:w="108" w:type="dxa"/>
            <w:bottom w:w="0" w:type="dxa"/>
            <w:right w:w="108" w:type="dxa"/>
          </w:tblCellMar>
        </w:tblPrEx>
        <w:trPr>
          <w:trHeight w:val="454" w:hRule="atLeast"/>
        </w:trPr>
        <w:tc>
          <w:tcPr>
            <w:tcW w:w="1716"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仿宋_GB2312" w:hAnsi="Arial" w:eastAsia="仿宋_GB2312" w:cs="Arial"/>
                <w:color w:val="000000"/>
                <w:kern w:val="0"/>
                <w:sz w:val="24"/>
              </w:rPr>
            </w:pPr>
            <w:r>
              <w:rPr>
                <w:rFonts w:hint="eastAsia" w:ascii="仿宋_GB2312" w:hAnsi="Arial" w:eastAsia="仿宋_GB2312" w:cs="Arial"/>
                <w:color w:val="000000"/>
                <w:kern w:val="0"/>
                <w:sz w:val="24"/>
              </w:rPr>
              <w:t>其中：文物</w:t>
            </w:r>
          </w:p>
        </w:tc>
        <w:tc>
          <w:tcPr>
            <w:tcW w:w="700"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Arial" w:eastAsia="仿宋_GB2312" w:cs="Arial"/>
                <w:color w:val="000000"/>
                <w:kern w:val="0"/>
                <w:sz w:val="24"/>
              </w:rPr>
            </w:pPr>
            <w:r>
              <w:rPr>
                <w:rFonts w:hint="eastAsia" w:ascii="仿宋_GB2312" w:hAnsi="Arial" w:eastAsia="仿宋_GB2312" w:cs="Arial"/>
                <w:color w:val="000000"/>
                <w:kern w:val="0"/>
                <w:sz w:val="24"/>
              </w:rPr>
              <w:t>0</w:t>
            </w:r>
          </w:p>
        </w:tc>
        <w:tc>
          <w:tcPr>
            <w:tcW w:w="66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Arial" w:eastAsia="仿宋_GB2312" w:cs="Arial"/>
                <w:color w:val="000000"/>
                <w:kern w:val="0"/>
                <w:sz w:val="24"/>
              </w:rPr>
            </w:pPr>
            <w:r>
              <w:rPr>
                <w:rFonts w:hint="eastAsia" w:ascii="仿宋_GB2312" w:hAnsi="Arial" w:eastAsia="仿宋_GB2312" w:cs="Arial"/>
                <w:color w:val="000000"/>
                <w:kern w:val="0"/>
                <w:sz w:val="24"/>
              </w:rPr>
              <w:t>0</w:t>
            </w:r>
            <w:r>
              <w:rPr>
                <w:rFonts w:ascii="仿宋_GB2312" w:hAnsi="Arial" w:eastAsia="仿宋_GB2312" w:cs="Arial"/>
                <w:color w:val="000000"/>
                <w:kern w:val="0"/>
                <w:sz w:val="24"/>
              </w:rPr>
              <w:t>.00</w:t>
            </w:r>
          </w:p>
        </w:tc>
        <w:tc>
          <w:tcPr>
            <w:tcW w:w="411"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Arial" w:eastAsia="仿宋_GB2312" w:cs="Arial"/>
                <w:color w:val="000000"/>
                <w:kern w:val="0"/>
                <w:sz w:val="24"/>
              </w:rPr>
            </w:pPr>
            <w:r>
              <w:rPr>
                <w:rFonts w:hint="eastAsia" w:ascii="仿宋_GB2312" w:hAnsi="Arial" w:eastAsia="仿宋_GB2312" w:cs="Arial"/>
                <w:color w:val="000000"/>
                <w:kern w:val="0"/>
                <w:sz w:val="24"/>
              </w:rPr>
              <w:t>0</w:t>
            </w:r>
          </w:p>
        </w:tc>
        <w:tc>
          <w:tcPr>
            <w:tcW w:w="549"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Arial" w:eastAsia="仿宋_GB2312" w:cs="Arial"/>
                <w:color w:val="000000"/>
                <w:kern w:val="0"/>
                <w:sz w:val="24"/>
              </w:rPr>
            </w:pPr>
            <w:r>
              <w:rPr>
                <w:rFonts w:hint="eastAsia" w:ascii="仿宋_GB2312" w:hAnsi="Arial" w:eastAsia="仿宋_GB2312" w:cs="Arial"/>
                <w:color w:val="000000"/>
                <w:kern w:val="0"/>
                <w:sz w:val="24"/>
              </w:rPr>
              <w:t>0</w:t>
            </w:r>
            <w:r>
              <w:rPr>
                <w:rFonts w:ascii="仿宋_GB2312" w:hAnsi="Arial" w:eastAsia="仿宋_GB2312" w:cs="Arial"/>
                <w:color w:val="000000"/>
                <w:kern w:val="0"/>
                <w:sz w:val="24"/>
              </w:rPr>
              <w:t>.00</w:t>
            </w:r>
          </w:p>
        </w:tc>
        <w:tc>
          <w:tcPr>
            <w:tcW w:w="549"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Arial" w:eastAsia="仿宋_GB2312" w:cs="Arial"/>
                <w:color w:val="000000"/>
                <w:kern w:val="0"/>
                <w:sz w:val="24"/>
              </w:rPr>
            </w:pPr>
            <w:r>
              <w:rPr>
                <w:rFonts w:hint="eastAsia" w:ascii="仿宋_GB2312" w:hAnsi="Arial" w:eastAsia="仿宋_GB2312" w:cs="Arial"/>
                <w:color w:val="000000"/>
                <w:kern w:val="0"/>
                <w:sz w:val="24"/>
              </w:rPr>
              <w:t>0</w:t>
            </w:r>
            <w:r>
              <w:rPr>
                <w:rFonts w:ascii="仿宋_GB2312" w:hAnsi="Arial" w:eastAsia="仿宋_GB2312" w:cs="Arial"/>
                <w:color w:val="000000"/>
                <w:kern w:val="0"/>
                <w:sz w:val="24"/>
              </w:rPr>
              <w:t>.00</w:t>
            </w:r>
          </w:p>
        </w:tc>
        <w:tc>
          <w:tcPr>
            <w:tcW w:w="410"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Arial" w:eastAsia="仿宋_GB2312" w:cs="Arial"/>
                <w:color w:val="000000"/>
                <w:kern w:val="0"/>
                <w:sz w:val="24"/>
              </w:rPr>
            </w:pPr>
            <w:r>
              <w:rPr>
                <w:rFonts w:hint="eastAsia" w:ascii="仿宋_GB2312" w:hAnsi="Arial" w:eastAsia="仿宋_GB2312" w:cs="Arial"/>
                <w:color w:val="000000"/>
                <w:kern w:val="0"/>
                <w:sz w:val="24"/>
              </w:rPr>
              <w:t>100%</w:t>
            </w:r>
          </w:p>
        </w:tc>
      </w:tr>
      <w:tr>
        <w:tblPrEx>
          <w:tblCellMar>
            <w:top w:w="0" w:type="dxa"/>
            <w:left w:w="108" w:type="dxa"/>
            <w:bottom w:w="0" w:type="dxa"/>
            <w:right w:w="108" w:type="dxa"/>
          </w:tblCellMar>
        </w:tblPrEx>
        <w:trPr>
          <w:trHeight w:val="454" w:hRule="atLeast"/>
        </w:trPr>
        <w:tc>
          <w:tcPr>
            <w:tcW w:w="1716"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仿宋_GB2312" w:hAnsi="Arial" w:eastAsia="仿宋_GB2312" w:cs="Arial"/>
                <w:color w:val="000000"/>
                <w:kern w:val="0"/>
                <w:sz w:val="24"/>
              </w:rPr>
            </w:pPr>
            <w:r>
              <w:rPr>
                <w:rFonts w:hint="eastAsia" w:ascii="仿宋_GB2312" w:hAnsi="Arial" w:eastAsia="仿宋_GB2312" w:cs="Arial"/>
                <w:color w:val="000000"/>
                <w:kern w:val="0"/>
                <w:sz w:val="24"/>
              </w:rPr>
              <w:t>五、图书档案(本、套等)</w:t>
            </w:r>
          </w:p>
        </w:tc>
        <w:tc>
          <w:tcPr>
            <w:tcW w:w="700"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Arial" w:eastAsia="仿宋_GB2312" w:cs="Arial"/>
                <w:color w:val="000000"/>
                <w:kern w:val="0"/>
                <w:sz w:val="24"/>
              </w:rPr>
            </w:pPr>
            <w:r>
              <w:rPr>
                <w:rFonts w:hint="eastAsia" w:ascii="仿宋_GB2312" w:hAnsi="Arial" w:eastAsia="仿宋_GB2312" w:cs="Arial"/>
                <w:color w:val="000000"/>
                <w:kern w:val="0"/>
                <w:sz w:val="24"/>
              </w:rPr>
              <w:t>0</w:t>
            </w:r>
          </w:p>
        </w:tc>
        <w:tc>
          <w:tcPr>
            <w:tcW w:w="66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Arial" w:eastAsia="仿宋_GB2312" w:cs="Arial"/>
                <w:color w:val="000000"/>
                <w:kern w:val="0"/>
                <w:sz w:val="24"/>
              </w:rPr>
            </w:pPr>
            <w:r>
              <w:rPr>
                <w:rFonts w:hint="eastAsia" w:ascii="仿宋_GB2312" w:hAnsi="Arial" w:eastAsia="仿宋_GB2312" w:cs="Arial"/>
                <w:color w:val="000000"/>
                <w:kern w:val="0"/>
                <w:sz w:val="24"/>
              </w:rPr>
              <w:t>0</w:t>
            </w:r>
            <w:r>
              <w:rPr>
                <w:rFonts w:ascii="仿宋_GB2312" w:hAnsi="Arial" w:eastAsia="仿宋_GB2312" w:cs="Arial"/>
                <w:color w:val="000000"/>
                <w:kern w:val="0"/>
                <w:sz w:val="24"/>
              </w:rPr>
              <w:t>.00</w:t>
            </w:r>
          </w:p>
        </w:tc>
        <w:tc>
          <w:tcPr>
            <w:tcW w:w="411"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Arial" w:eastAsia="仿宋_GB2312" w:cs="Arial"/>
                <w:color w:val="000000"/>
                <w:kern w:val="0"/>
                <w:sz w:val="24"/>
              </w:rPr>
            </w:pPr>
            <w:r>
              <w:rPr>
                <w:rFonts w:hint="eastAsia" w:ascii="仿宋_GB2312" w:hAnsi="Arial" w:eastAsia="仿宋_GB2312" w:cs="Arial"/>
                <w:color w:val="000000"/>
                <w:kern w:val="0"/>
                <w:sz w:val="24"/>
              </w:rPr>
              <w:t>0</w:t>
            </w:r>
          </w:p>
        </w:tc>
        <w:tc>
          <w:tcPr>
            <w:tcW w:w="549"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Arial" w:eastAsia="仿宋_GB2312" w:cs="Arial"/>
                <w:color w:val="000000"/>
                <w:kern w:val="0"/>
                <w:sz w:val="24"/>
              </w:rPr>
            </w:pPr>
            <w:r>
              <w:rPr>
                <w:rFonts w:hint="eastAsia" w:ascii="仿宋_GB2312" w:hAnsi="Arial" w:eastAsia="仿宋_GB2312" w:cs="Arial"/>
                <w:color w:val="000000"/>
                <w:kern w:val="0"/>
                <w:sz w:val="24"/>
              </w:rPr>
              <w:t>0</w:t>
            </w:r>
            <w:r>
              <w:rPr>
                <w:rFonts w:ascii="仿宋_GB2312" w:hAnsi="Arial" w:eastAsia="仿宋_GB2312" w:cs="Arial"/>
                <w:color w:val="000000"/>
                <w:kern w:val="0"/>
                <w:sz w:val="24"/>
              </w:rPr>
              <w:t>.00</w:t>
            </w:r>
          </w:p>
        </w:tc>
        <w:tc>
          <w:tcPr>
            <w:tcW w:w="549"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Arial" w:eastAsia="仿宋_GB2312" w:cs="Arial"/>
                <w:color w:val="000000"/>
                <w:kern w:val="0"/>
                <w:sz w:val="24"/>
              </w:rPr>
            </w:pPr>
            <w:r>
              <w:rPr>
                <w:rFonts w:hint="eastAsia" w:ascii="仿宋_GB2312" w:hAnsi="Arial" w:eastAsia="仿宋_GB2312" w:cs="Arial"/>
                <w:color w:val="000000"/>
                <w:kern w:val="0"/>
                <w:sz w:val="24"/>
              </w:rPr>
              <w:t>0</w:t>
            </w:r>
            <w:r>
              <w:rPr>
                <w:rFonts w:ascii="仿宋_GB2312" w:hAnsi="Arial" w:eastAsia="仿宋_GB2312" w:cs="Arial"/>
                <w:color w:val="000000"/>
                <w:kern w:val="0"/>
                <w:sz w:val="24"/>
              </w:rPr>
              <w:t>.00</w:t>
            </w:r>
          </w:p>
        </w:tc>
        <w:tc>
          <w:tcPr>
            <w:tcW w:w="410"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Arial" w:eastAsia="仿宋_GB2312" w:cs="Arial"/>
                <w:color w:val="000000"/>
                <w:kern w:val="0"/>
                <w:sz w:val="24"/>
              </w:rPr>
            </w:pPr>
            <w:r>
              <w:rPr>
                <w:rFonts w:hint="eastAsia" w:ascii="仿宋_GB2312" w:hAnsi="Arial" w:eastAsia="仿宋_GB2312" w:cs="Arial"/>
                <w:color w:val="000000"/>
                <w:kern w:val="0"/>
                <w:sz w:val="24"/>
              </w:rPr>
              <w:t>100%</w:t>
            </w:r>
          </w:p>
        </w:tc>
      </w:tr>
      <w:tr>
        <w:tblPrEx>
          <w:tblCellMar>
            <w:top w:w="0" w:type="dxa"/>
            <w:left w:w="108" w:type="dxa"/>
            <w:bottom w:w="0" w:type="dxa"/>
            <w:right w:w="108" w:type="dxa"/>
          </w:tblCellMar>
        </w:tblPrEx>
        <w:trPr>
          <w:trHeight w:val="454" w:hRule="atLeast"/>
        </w:trPr>
        <w:tc>
          <w:tcPr>
            <w:tcW w:w="1716"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仿宋_GB2312" w:hAnsi="Arial" w:eastAsia="仿宋_GB2312" w:cs="Arial"/>
                <w:color w:val="000000"/>
                <w:kern w:val="0"/>
                <w:sz w:val="24"/>
              </w:rPr>
            </w:pPr>
            <w:r>
              <w:rPr>
                <w:rFonts w:hint="eastAsia" w:ascii="仿宋_GB2312" w:hAnsi="Arial" w:eastAsia="仿宋_GB2312" w:cs="Arial"/>
                <w:color w:val="000000"/>
                <w:kern w:val="0"/>
                <w:sz w:val="24"/>
              </w:rPr>
              <w:t>六、家具、用具、装具及动植物(个、套等)</w:t>
            </w:r>
          </w:p>
        </w:tc>
        <w:tc>
          <w:tcPr>
            <w:tcW w:w="700"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Arial" w:eastAsia="仿宋_GB2312" w:cs="Arial"/>
                <w:color w:val="000000"/>
                <w:kern w:val="0"/>
                <w:sz w:val="24"/>
              </w:rPr>
            </w:pPr>
            <w:r>
              <w:rPr>
                <w:rFonts w:hint="eastAsia" w:ascii="仿宋_GB2312" w:hAnsi="Arial" w:eastAsia="仿宋_GB2312" w:cs="Arial"/>
                <w:color w:val="000000"/>
                <w:kern w:val="0"/>
                <w:sz w:val="24"/>
              </w:rPr>
              <w:t>516</w:t>
            </w:r>
          </w:p>
        </w:tc>
        <w:tc>
          <w:tcPr>
            <w:tcW w:w="66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Arial" w:eastAsia="仿宋_GB2312" w:cs="Arial"/>
                <w:color w:val="000000"/>
                <w:kern w:val="0"/>
                <w:sz w:val="24"/>
              </w:rPr>
            </w:pPr>
            <w:r>
              <w:rPr>
                <w:rFonts w:hint="eastAsia" w:ascii="仿宋_GB2312" w:hAnsi="Arial" w:eastAsia="仿宋_GB2312" w:cs="Arial"/>
                <w:color w:val="000000"/>
                <w:kern w:val="0"/>
                <w:sz w:val="24"/>
              </w:rPr>
              <w:t>87.09</w:t>
            </w:r>
          </w:p>
        </w:tc>
        <w:tc>
          <w:tcPr>
            <w:tcW w:w="411"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Arial" w:eastAsia="仿宋_GB2312" w:cs="Arial"/>
                <w:color w:val="000000"/>
                <w:kern w:val="0"/>
                <w:sz w:val="24"/>
              </w:rPr>
            </w:pPr>
            <w:r>
              <w:rPr>
                <w:rFonts w:hint="eastAsia" w:ascii="仿宋_GB2312" w:hAnsi="Arial" w:eastAsia="仿宋_GB2312" w:cs="Arial"/>
                <w:color w:val="000000"/>
                <w:kern w:val="0"/>
                <w:sz w:val="24"/>
              </w:rPr>
              <w:t>501</w:t>
            </w:r>
          </w:p>
        </w:tc>
        <w:tc>
          <w:tcPr>
            <w:tcW w:w="549"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Arial" w:eastAsia="仿宋_GB2312" w:cs="Arial"/>
                <w:color w:val="000000"/>
                <w:kern w:val="0"/>
                <w:sz w:val="24"/>
              </w:rPr>
            </w:pPr>
            <w:r>
              <w:rPr>
                <w:rFonts w:hint="eastAsia" w:ascii="仿宋_GB2312" w:hAnsi="Arial" w:eastAsia="仿宋_GB2312" w:cs="Arial"/>
                <w:color w:val="000000"/>
                <w:kern w:val="0"/>
                <w:sz w:val="24"/>
              </w:rPr>
              <w:t>74.23</w:t>
            </w:r>
          </w:p>
        </w:tc>
        <w:tc>
          <w:tcPr>
            <w:tcW w:w="549"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Arial" w:eastAsia="仿宋_GB2312" w:cs="Arial"/>
                <w:color w:val="000000"/>
                <w:kern w:val="0"/>
                <w:sz w:val="24"/>
              </w:rPr>
            </w:pPr>
            <w:r>
              <w:rPr>
                <w:rFonts w:hint="eastAsia" w:ascii="仿宋_GB2312" w:hAnsi="Arial" w:eastAsia="仿宋_GB2312" w:cs="Arial"/>
                <w:color w:val="000000"/>
                <w:kern w:val="0"/>
                <w:sz w:val="24"/>
              </w:rPr>
              <w:t>54.58</w:t>
            </w:r>
          </w:p>
        </w:tc>
        <w:tc>
          <w:tcPr>
            <w:tcW w:w="410"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Arial" w:eastAsia="仿宋_GB2312" w:cs="Arial"/>
                <w:color w:val="000000"/>
                <w:kern w:val="0"/>
                <w:sz w:val="24"/>
              </w:rPr>
            </w:pPr>
            <w:r>
              <w:rPr>
                <w:rFonts w:hint="eastAsia" w:ascii="仿宋_GB2312" w:hAnsi="Arial" w:eastAsia="仿宋_GB2312" w:cs="Arial"/>
                <w:color w:val="000000"/>
                <w:kern w:val="0"/>
                <w:sz w:val="24"/>
              </w:rPr>
              <w:t>85%</w:t>
            </w:r>
          </w:p>
        </w:tc>
      </w:tr>
      <w:tr>
        <w:tblPrEx>
          <w:tblCellMar>
            <w:top w:w="0" w:type="dxa"/>
            <w:left w:w="108" w:type="dxa"/>
            <w:bottom w:w="0" w:type="dxa"/>
            <w:right w:w="108" w:type="dxa"/>
          </w:tblCellMar>
        </w:tblPrEx>
        <w:trPr>
          <w:trHeight w:val="454" w:hRule="atLeast"/>
        </w:trPr>
        <w:tc>
          <w:tcPr>
            <w:tcW w:w="1716"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仿宋_GB2312" w:hAnsi="Arial" w:eastAsia="仿宋_GB2312" w:cs="Arial"/>
                <w:color w:val="000000"/>
                <w:kern w:val="0"/>
                <w:sz w:val="24"/>
              </w:rPr>
            </w:pPr>
            <w:r>
              <w:rPr>
                <w:rFonts w:hint="eastAsia" w:ascii="仿宋_GB2312" w:hAnsi="Arial" w:eastAsia="仿宋_GB2312" w:cs="Arial"/>
                <w:color w:val="000000"/>
                <w:kern w:val="0"/>
                <w:sz w:val="24"/>
              </w:rPr>
              <w:t>其中：家具用具</w:t>
            </w:r>
          </w:p>
        </w:tc>
        <w:tc>
          <w:tcPr>
            <w:tcW w:w="700"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Arial" w:eastAsia="仿宋_GB2312" w:cs="Arial"/>
                <w:color w:val="000000"/>
                <w:kern w:val="0"/>
                <w:sz w:val="24"/>
              </w:rPr>
            </w:pPr>
            <w:r>
              <w:rPr>
                <w:rFonts w:hint="eastAsia" w:ascii="仿宋_GB2312" w:hAnsi="Arial" w:eastAsia="仿宋_GB2312" w:cs="Arial"/>
                <w:color w:val="000000"/>
                <w:kern w:val="0"/>
                <w:sz w:val="24"/>
              </w:rPr>
              <w:t>506</w:t>
            </w:r>
          </w:p>
        </w:tc>
        <w:tc>
          <w:tcPr>
            <w:tcW w:w="66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Arial" w:eastAsia="仿宋_GB2312" w:cs="Arial"/>
                <w:color w:val="000000"/>
                <w:kern w:val="0"/>
                <w:sz w:val="24"/>
              </w:rPr>
            </w:pPr>
            <w:r>
              <w:rPr>
                <w:rFonts w:hint="eastAsia" w:ascii="仿宋_GB2312" w:hAnsi="Arial" w:eastAsia="仿宋_GB2312" w:cs="Arial"/>
                <w:color w:val="000000"/>
                <w:kern w:val="0"/>
                <w:sz w:val="24"/>
              </w:rPr>
              <w:t>86.67</w:t>
            </w:r>
          </w:p>
        </w:tc>
        <w:tc>
          <w:tcPr>
            <w:tcW w:w="411"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Arial" w:eastAsia="仿宋_GB2312" w:cs="Arial"/>
                <w:color w:val="000000"/>
                <w:kern w:val="0"/>
                <w:sz w:val="24"/>
              </w:rPr>
            </w:pPr>
            <w:r>
              <w:rPr>
                <w:rFonts w:hint="eastAsia" w:ascii="仿宋_GB2312" w:hAnsi="Arial" w:eastAsia="仿宋_GB2312" w:cs="Arial"/>
                <w:color w:val="000000"/>
                <w:kern w:val="0"/>
                <w:sz w:val="24"/>
              </w:rPr>
              <w:t>491</w:t>
            </w:r>
          </w:p>
        </w:tc>
        <w:tc>
          <w:tcPr>
            <w:tcW w:w="549"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Arial" w:eastAsia="仿宋_GB2312" w:cs="Arial"/>
                <w:color w:val="000000"/>
                <w:kern w:val="0"/>
                <w:sz w:val="24"/>
              </w:rPr>
            </w:pPr>
            <w:r>
              <w:rPr>
                <w:rFonts w:hint="eastAsia" w:ascii="仿宋_GB2312" w:hAnsi="Arial" w:eastAsia="仿宋_GB2312" w:cs="Arial"/>
                <w:color w:val="000000"/>
                <w:kern w:val="0"/>
                <w:sz w:val="24"/>
              </w:rPr>
              <w:t>73.8</w:t>
            </w:r>
          </w:p>
        </w:tc>
        <w:tc>
          <w:tcPr>
            <w:tcW w:w="549"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Arial" w:eastAsia="仿宋_GB2312" w:cs="Arial"/>
                <w:color w:val="000000"/>
                <w:kern w:val="0"/>
                <w:sz w:val="24"/>
              </w:rPr>
            </w:pPr>
            <w:r>
              <w:rPr>
                <w:rFonts w:hint="eastAsia" w:ascii="仿宋_GB2312" w:hAnsi="Arial" w:eastAsia="仿宋_GB2312" w:cs="Arial"/>
                <w:color w:val="000000"/>
                <w:kern w:val="0"/>
                <w:sz w:val="24"/>
              </w:rPr>
              <w:t>54.58</w:t>
            </w:r>
          </w:p>
        </w:tc>
        <w:tc>
          <w:tcPr>
            <w:tcW w:w="410"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Arial" w:eastAsia="仿宋_GB2312" w:cs="Arial"/>
                <w:color w:val="000000"/>
                <w:kern w:val="0"/>
                <w:sz w:val="24"/>
              </w:rPr>
            </w:pPr>
            <w:r>
              <w:rPr>
                <w:rFonts w:hint="eastAsia" w:ascii="仿宋_GB2312" w:hAnsi="Arial" w:eastAsia="仿宋_GB2312" w:cs="Arial"/>
                <w:color w:val="000000"/>
                <w:kern w:val="0"/>
                <w:sz w:val="24"/>
              </w:rPr>
              <w:t>85%</w:t>
            </w:r>
          </w:p>
        </w:tc>
      </w:tr>
    </w:tbl>
    <w:p>
      <w:pPr>
        <w:ind w:firstLine="640" w:firstLineChars="200"/>
        <w:rPr>
          <w:rFonts w:ascii="仿宋_GB2312" w:hAnsi="宋体" w:eastAsia="仿宋_GB2312" w:cs="宋体"/>
          <w:kern w:val="0"/>
          <w:sz w:val="32"/>
          <w:szCs w:val="32"/>
        </w:rPr>
      </w:pPr>
    </w:p>
    <w:p>
      <w:pPr>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5.人员规模有效控制。</w:t>
      </w:r>
    </w:p>
    <w:p>
      <w:pPr>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截止201</w:t>
      </w:r>
      <w:r>
        <w:rPr>
          <w:rFonts w:ascii="仿宋_GB2312" w:hAnsi="宋体" w:eastAsia="仿宋_GB2312" w:cs="宋体"/>
          <w:kern w:val="0"/>
          <w:sz w:val="32"/>
          <w:szCs w:val="32"/>
        </w:rPr>
        <w:t>9</w:t>
      </w:r>
      <w:r>
        <w:rPr>
          <w:rFonts w:hint="eastAsia" w:ascii="仿宋_GB2312" w:hAnsi="宋体" w:eastAsia="仿宋_GB2312" w:cs="宋体"/>
          <w:kern w:val="0"/>
          <w:sz w:val="32"/>
          <w:szCs w:val="32"/>
        </w:rPr>
        <w:t>年12月31日,我单位编制人数</w:t>
      </w:r>
      <w:r>
        <w:rPr>
          <w:rFonts w:ascii="仿宋_GB2312" w:hAnsi="宋体" w:eastAsia="仿宋_GB2312" w:cs="宋体"/>
          <w:kern w:val="0"/>
          <w:sz w:val="32"/>
          <w:szCs w:val="32"/>
        </w:rPr>
        <w:t>18</w:t>
      </w:r>
      <w:r>
        <w:rPr>
          <w:rFonts w:hint="eastAsia" w:ascii="仿宋_GB2312" w:hAnsi="宋体" w:eastAsia="仿宋_GB2312" w:cs="宋体"/>
          <w:kern w:val="0"/>
          <w:sz w:val="32"/>
          <w:szCs w:val="32"/>
        </w:rPr>
        <w:t>人，实有人数</w:t>
      </w:r>
      <w:r>
        <w:rPr>
          <w:rFonts w:ascii="仿宋_GB2312" w:hAnsi="宋体" w:eastAsia="仿宋_GB2312" w:cs="宋体"/>
          <w:kern w:val="0"/>
          <w:sz w:val="32"/>
          <w:szCs w:val="32"/>
        </w:rPr>
        <w:t>18</w:t>
      </w:r>
      <w:r>
        <w:rPr>
          <w:rFonts w:hint="eastAsia" w:ascii="仿宋_GB2312" w:hAnsi="宋体" w:eastAsia="仿宋_GB2312" w:cs="宋体"/>
          <w:kern w:val="0"/>
          <w:sz w:val="32"/>
          <w:szCs w:val="32"/>
        </w:rPr>
        <w:t>人，离退休</w:t>
      </w:r>
      <w:r>
        <w:rPr>
          <w:rFonts w:ascii="仿宋_GB2312" w:hAnsi="宋体" w:eastAsia="仿宋_GB2312" w:cs="宋体"/>
          <w:kern w:val="0"/>
          <w:sz w:val="32"/>
          <w:szCs w:val="32"/>
        </w:rPr>
        <w:t>3</w:t>
      </w:r>
      <w:r>
        <w:rPr>
          <w:rFonts w:hint="eastAsia" w:ascii="仿宋_GB2312" w:hAnsi="宋体" w:eastAsia="仿宋_GB2312" w:cs="宋体"/>
          <w:kern w:val="0"/>
          <w:sz w:val="32"/>
          <w:szCs w:val="32"/>
        </w:rPr>
        <w:t>人。</w:t>
      </w:r>
    </w:p>
    <w:p>
      <w:pPr>
        <w:spacing w:line="400" w:lineRule="exact"/>
        <w:ind w:firstLine="560" w:firstLineChars="200"/>
        <w:jc w:val="center"/>
        <w:rPr>
          <w:rFonts w:ascii="仿宋_GB2312" w:hAnsi="仿宋_GB2312" w:eastAsia="仿宋_GB2312" w:cs="仿宋_GB2312"/>
          <w:color w:val="000000"/>
          <w:sz w:val="28"/>
          <w:szCs w:val="28"/>
        </w:rPr>
      </w:pPr>
      <w:r>
        <w:rPr>
          <w:rFonts w:hint="eastAsia" w:ascii="黑体" w:hAnsi="黑体" w:eastAsia="黑体"/>
          <w:sz w:val="28"/>
          <w:szCs w:val="28"/>
        </w:rPr>
        <w:t xml:space="preserve">表 </w:t>
      </w:r>
      <w:r>
        <w:rPr>
          <w:rFonts w:ascii="黑体" w:hAnsi="黑体" w:eastAsia="黑体"/>
          <w:sz w:val="28"/>
          <w:szCs w:val="28"/>
        </w:rPr>
        <w:t>5</w:t>
      </w:r>
      <w:r>
        <w:rPr>
          <w:rFonts w:hint="eastAsia" w:ascii="黑体" w:hAnsi="黑体" w:eastAsia="黑体"/>
          <w:sz w:val="28"/>
          <w:szCs w:val="28"/>
        </w:rPr>
        <w:t xml:space="preserve"> 201</w:t>
      </w:r>
      <w:r>
        <w:rPr>
          <w:rFonts w:ascii="黑体" w:hAnsi="黑体" w:eastAsia="黑体"/>
          <w:sz w:val="28"/>
          <w:szCs w:val="28"/>
        </w:rPr>
        <w:t>9</w:t>
      </w:r>
      <w:r>
        <w:rPr>
          <w:rFonts w:hint="eastAsia" w:ascii="黑体" w:hAnsi="黑体" w:eastAsia="黑体"/>
          <w:sz w:val="28"/>
          <w:szCs w:val="28"/>
        </w:rPr>
        <w:t>年度人员情况表</w:t>
      </w:r>
    </w:p>
    <w:tbl>
      <w:tblPr>
        <w:tblStyle w:val="5"/>
        <w:tblW w:w="5000" w:type="pct"/>
        <w:tblInd w:w="0" w:type="dxa"/>
        <w:tblLayout w:type="autofit"/>
        <w:tblCellMar>
          <w:top w:w="15" w:type="dxa"/>
          <w:left w:w="15" w:type="dxa"/>
          <w:bottom w:w="15" w:type="dxa"/>
          <w:right w:w="15" w:type="dxa"/>
        </w:tblCellMar>
      </w:tblPr>
      <w:tblGrid>
        <w:gridCol w:w="4683"/>
        <w:gridCol w:w="1749"/>
        <w:gridCol w:w="1904"/>
      </w:tblGrid>
      <w:tr>
        <w:tblPrEx>
          <w:tblCellMar>
            <w:top w:w="15" w:type="dxa"/>
            <w:left w:w="15" w:type="dxa"/>
            <w:bottom w:w="15" w:type="dxa"/>
            <w:right w:w="15" w:type="dxa"/>
          </w:tblCellMar>
        </w:tblPrEx>
        <w:trPr>
          <w:trHeight w:val="408" w:hRule="atLeast"/>
        </w:trPr>
        <w:tc>
          <w:tcPr>
            <w:tcW w:w="2809" w:type="pct"/>
            <w:tcBorders>
              <w:top w:val="single" w:color="auto" w:sz="4" w:space="0"/>
              <w:left w:val="single" w:color="auto" w:sz="4" w:space="0"/>
              <w:bottom w:val="single" w:color="auto" w:sz="4" w:space="0"/>
              <w:right w:val="single" w:color="auto" w:sz="4" w:space="0"/>
            </w:tcBorders>
            <w:shd w:val="clear" w:color="FFFFFF" w:fill="auto"/>
            <w:vAlign w:val="center"/>
          </w:tcPr>
          <w:p>
            <w:pPr>
              <w:spacing w:line="400" w:lineRule="exact"/>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人员情况</w:t>
            </w:r>
          </w:p>
        </w:tc>
        <w:tc>
          <w:tcPr>
            <w:tcW w:w="1049" w:type="pc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编制人数</w:t>
            </w:r>
          </w:p>
        </w:tc>
        <w:tc>
          <w:tcPr>
            <w:tcW w:w="1142" w:type="pc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年末实有人数</w:t>
            </w:r>
          </w:p>
        </w:tc>
      </w:tr>
      <w:tr>
        <w:tblPrEx>
          <w:tblCellMar>
            <w:top w:w="15" w:type="dxa"/>
            <w:left w:w="15" w:type="dxa"/>
            <w:bottom w:w="15" w:type="dxa"/>
            <w:right w:w="15" w:type="dxa"/>
          </w:tblCellMar>
        </w:tblPrEx>
        <w:trPr>
          <w:trHeight w:val="408" w:hRule="atLeast"/>
        </w:trPr>
        <w:tc>
          <w:tcPr>
            <w:tcW w:w="2809" w:type="pct"/>
            <w:tcBorders>
              <w:top w:val="single" w:color="auto" w:sz="4" w:space="0"/>
              <w:left w:val="single" w:color="auto" w:sz="4" w:space="0"/>
              <w:bottom w:val="single" w:color="auto" w:sz="4" w:space="0"/>
              <w:right w:val="single" w:color="auto" w:sz="4" w:space="0"/>
            </w:tcBorders>
            <w:shd w:val="clear" w:color="FFFFFF" w:fill="auto"/>
            <w:vAlign w:val="center"/>
          </w:tcPr>
          <w:p>
            <w:pPr>
              <w:spacing w:line="400" w:lineRule="exact"/>
              <w:ind w:firstLine="720" w:firstLineChars="300"/>
              <w:jc w:val="left"/>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一、在职人员（人）</w:t>
            </w:r>
          </w:p>
        </w:tc>
        <w:tc>
          <w:tcPr>
            <w:tcW w:w="1049" w:type="pc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color w:val="000000"/>
                <w:sz w:val="24"/>
              </w:rPr>
            </w:pPr>
            <w:r>
              <w:rPr>
                <w:rFonts w:ascii="仿宋_GB2312" w:hAnsi="仿宋_GB2312" w:eastAsia="仿宋_GB2312" w:cs="仿宋_GB2312"/>
                <w:color w:val="000000"/>
                <w:sz w:val="24"/>
              </w:rPr>
              <w:t>18</w:t>
            </w:r>
          </w:p>
        </w:tc>
        <w:tc>
          <w:tcPr>
            <w:tcW w:w="1142" w:type="pc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color w:val="000000"/>
                <w:sz w:val="24"/>
              </w:rPr>
            </w:pPr>
            <w:r>
              <w:rPr>
                <w:rFonts w:ascii="仿宋_GB2312" w:hAnsi="仿宋_GB2312" w:eastAsia="仿宋_GB2312" w:cs="仿宋_GB2312"/>
                <w:color w:val="000000"/>
                <w:sz w:val="24"/>
              </w:rPr>
              <w:t>18</w:t>
            </w:r>
          </w:p>
        </w:tc>
      </w:tr>
      <w:tr>
        <w:tblPrEx>
          <w:tblCellMar>
            <w:top w:w="15" w:type="dxa"/>
            <w:left w:w="15" w:type="dxa"/>
            <w:bottom w:w="15" w:type="dxa"/>
            <w:right w:w="15" w:type="dxa"/>
          </w:tblCellMar>
        </w:tblPrEx>
        <w:trPr>
          <w:trHeight w:val="408" w:hRule="atLeast"/>
        </w:trPr>
        <w:tc>
          <w:tcPr>
            <w:tcW w:w="2809" w:type="pct"/>
            <w:tcBorders>
              <w:top w:val="single" w:color="auto" w:sz="4" w:space="0"/>
              <w:left w:val="single" w:color="auto" w:sz="4" w:space="0"/>
              <w:bottom w:val="single" w:color="auto" w:sz="4" w:space="0"/>
              <w:right w:val="single" w:color="auto" w:sz="4" w:space="0"/>
            </w:tcBorders>
            <w:shd w:val="clear" w:color="FFFFFF" w:fill="auto"/>
            <w:vAlign w:val="center"/>
          </w:tcPr>
          <w:p>
            <w:pPr>
              <w:spacing w:line="400" w:lineRule="exact"/>
              <w:ind w:firstLine="720" w:firstLineChars="300"/>
              <w:jc w:val="left"/>
              <w:rPr>
                <w:rFonts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（一）行政</w:t>
            </w:r>
          </w:p>
        </w:tc>
        <w:tc>
          <w:tcPr>
            <w:tcW w:w="1049" w:type="pc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0</w:t>
            </w:r>
          </w:p>
        </w:tc>
        <w:tc>
          <w:tcPr>
            <w:tcW w:w="1142" w:type="pc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0</w:t>
            </w:r>
          </w:p>
        </w:tc>
      </w:tr>
      <w:tr>
        <w:tblPrEx>
          <w:tblCellMar>
            <w:top w:w="15" w:type="dxa"/>
            <w:left w:w="15" w:type="dxa"/>
            <w:bottom w:w="15" w:type="dxa"/>
            <w:right w:w="15" w:type="dxa"/>
          </w:tblCellMar>
        </w:tblPrEx>
        <w:trPr>
          <w:trHeight w:val="408" w:hRule="atLeast"/>
        </w:trPr>
        <w:tc>
          <w:tcPr>
            <w:tcW w:w="2809" w:type="pct"/>
            <w:tcBorders>
              <w:top w:val="single" w:color="auto" w:sz="4" w:space="0"/>
              <w:left w:val="single" w:color="auto" w:sz="4" w:space="0"/>
              <w:bottom w:val="single" w:color="auto" w:sz="4" w:space="0"/>
              <w:right w:val="single" w:color="auto" w:sz="4" w:space="0"/>
            </w:tcBorders>
            <w:shd w:val="clear" w:color="FFFFFF" w:fill="auto"/>
            <w:vAlign w:val="center"/>
          </w:tcPr>
          <w:p>
            <w:pPr>
              <w:spacing w:line="400" w:lineRule="exact"/>
              <w:ind w:firstLine="720" w:firstLineChars="300"/>
              <w:jc w:val="left"/>
              <w:rPr>
                <w:rFonts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1.机关人员</w:t>
            </w:r>
          </w:p>
        </w:tc>
        <w:tc>
          <w:tcPr>
            <w:tcW w:w="1049" w:type="pc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0</w:t>
            </w:r>
          </w:p>
        </w:tc>
        <w:tc>
          <w:tcPr>
            <w:tcW w:w="1142" w:type="pc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0</w:t>
            </w:r>
          </w:p>
        </w:tc>
      </w:tr>
      <w:tr>
        <w:tblPrEx>
          <w:tblCellMar>
            <w:top w:w="15" w:type="dxa"/>
            <w:left w:w="15" w:type="dxa"/>
            <w:bottom w:w="15" w:type="dxa"/>
            <w:right w:w="15" w:type="dxa"/>
          </w:tblCellMar>
        </w:tblPrEx>
        <w:trPr>
          <w:trHeight w:val="408" w:hRule="atLeast"/>
        </w:trPr>
        <w:tc>
          <w:tcPr>
            <w:tcW w:w="2809" w:type="pct"/>
            <w:tcBorders>
              <w:top w:val="single" w:color="auto" w:sz="4" w:space="0"/>
              <w:left w:val="single" w:color="auto" w:sz="4" w:space="0"/>
              <w:bottom w:val="single" w:color="auto" w:sz="4" w:space="0"/>
              <w:right w:val="single" w:color="auto" w:sz="4" w:space="0"/>
            </w:tcBorders>
            <w:shd w:val="clear" w:color="FFFFFF" w:fill="auto"/>
            <w:vAlign w:val="center"/>
          </w:tcPr>
          <w:p>
            <w:pPr>
              <w:spacing w:line="400" w:lineRule="exact"/>
              <w:ind w:firstLine="720" w:firstLineChars="300"/>
              <w:jc w:val="left"/>
              <w:rPr>
                <w:rFonts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(1)共产党机关人员</w:t>
            </w:r>
          </w:p>
        </w:tc>
        <w:tc>
          <w:tcPr>
            <w:tcW w:w="1049" w:type="pc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0</w:t>
            </w:r>
          </w:p>
        </w:tc>
        <w:tc>
          <w:tcPr>
            <w:tcW w:w="1142" w:type="pc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0</w:t>
            </w:r>
          </w:p>
        </w:tc>
      </w:tr>
      <w:tr>
        <w:tblPrEx>
          <w:tblCellMar>
            <w:top w:w="15" w:type="dxa"/>
            <w:left w:w="15" w:type="dxa"/>
            <w:bottom w:w="15" w:type="dxa"/>
            <w:right w:w="15" w:type="dxa"/>
          </w:tblCellMar>
        </w:tblPrEx>
        <w:trPr>
          <w:trHeight w:val="408" w:hRule="atLeast"/>
        </w:trPr>
        <w:tc>
          <w:tcPr>
            <w:tcW w:w="2809" w:type="pct"/>
            <w:tcBorders>
              <w:top w:val="single" w:color="auto" w:sz="4" w:space="0"/>
              <w:left w:val="single" w:color="auto" w:sz="4" w:space="0"/>
              <w:bottom w:val="single" w:color="auto" w:sz="4" w:space="0"/>
              <w:right w:val="single" w:color="auto" w:sz="4" w:space="0"/>
            </w:tcBorders>
            <w:shd w:val="clear" w:color="FFFFFF" w:fill="auto"/>
            <w:vAlign w:val="center"/>
          </w:tcPr>
          <w:p>
            <w:pPr>
              <w:spacing w:line="400" w:lineRule="exact"/>
              <w:ind w:firstLine="720" w:firstLineChars="300"/>
              <w:jc w:val="left"/>
              <w:rPr>
                <w:rFonts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(2)政府机关人员</w:t>
            </w:r>
          </w:p>
        </w:tc>
        <w:tc>
          <w:tcPr>
            <w:tcW w:w="1049" w:type="pc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0</w:t>
            </w:r>
          </w:p>
        </w:tc>
        <w:tc>
          <w:tcPr>
            <w:tcW w:w="1142" w:type="pc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0</w:t>
            </w:r>
          </w:p>
        </w:tc>
      </w:tr>
      <w:tr>
        <w:tblPrEx>
          <w:tblCellMar>
            <w:top w:w="15" w:type="dxa"/>
            <w:left w:w="15" w:type="dxa"/>
            <w:bottom w:w="15" w:type="dxa"/>
            <w:right w:w="15" w:type="dxa"/>
          </w:tblCellMar>
        </w:tblPrEx>
        <w:trPr>
          <w:trHeight w:val="408" w:hRule="atLeast"/>
        </w:trPr>
        <w:tc>
          <w:tcPr>
            <w:tcW w:w="2809" w:type="pct"/>
            <w:tcBorders>
              <w:top w:val="single" w:color="auto" w:sz="4" w:space="0"/>
              <w:left w:val="single" w:color="auto" w:sz="4" w:space="0"/>
              <w:bottom w:val="single" w:color="auto" w:sz="4" w:space="0"/>
              <w:right w:val="single" w:color="auto" w:sz="4" w:space="0"/>
            </w:tcBorders>
            <w:shd w:val="clear" w:color="FFFFFF" w:fill="auto"/>
            <w:vAlign w:val="center"/>
          </w:tcPr>
          <w:p>
            <w:pPr>
              <w:spacing w:line="400" w:lineRule="exact"/>
              <w:ind w:firstLine="720" w:firstLineChars="300"/>
              <w:jc w:val="left"/>
              <w:rPr>
                <w:rFonts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(3)人大机关人员</w:t>
            </w:r>
          </w:p>
        </w:tc>
        <w:tc>
          <w:tcPr>
            <w:tcW w:w="1049" w:type="pc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0</w:t>
            </w:r>
          </w:p>
        </w:tc>
        <w:tc>
          <w:tcPr>
            <w:tcW w:w="1142" w:type="pc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0</w:t>
            </w:r>
          </w:p>
        </w:tc>
      </w:tr>
      <w:tr>
        <w:tblPrEx>
          <w:tblCellMar>
            <w:top w:w="15" w:type="dxa"/>
            <w:left w:w="15" w:type="dxa"/>
            <w:bottom w:w="15" w:type="dxa"/>
            <w:right w:w="15" w:type="dxa"/>
          </w:tblCellMar>
        </w:tblPrEx>
        <w:trPr>
          <w:trHeight w:val="408" w:hRule="atLeast"/>
        </w:trPr>
        <w:tc>
          <w:tcPr>
            <w:tcW w:w="2809" w:type="pct"/>
            <w:tcBorders>
              <w:top w:val="single" w:color="auto" w:sz="4" w:space="0"/>
              <w:left w:val="single" w:color="auto" w:sz="4" w:space="0"/>
              <w:bottom w:val="single" w:color="auto" w:sz="4" w:space="0"/>
              <w:right w:val="single" w:color="auto" w:sz="4" w:space="0"/>
            </w:tcBorders>
            <w:shd w:val="clear" w:color="FFFFFF" w:fill="auto"/>
            <w:vAlign w:val="center"/>
          </w:tcPr>
          <w:p>
            <w:pPr>
              <w:spacing w:line="400" w:lineRule="exact"/>
              <w:ind w:firstLine="720" w:firstLineChars="300"/>
              <w:jc w:val="left"/>
              <w:rPr>
                <w:rFonts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(4)政协机关人员</w:t>
            </w:r>
          </w:p>
        </w:tc>
        <w:tc>
          <w:tcPr>
            <w:tcW w:w="1049" w:type="pc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0</w:t>
            </w:r>
          </w:p>
        </w:tc>
        <w:tc>
          <w:tcPr>
            <w:tcW w:w="1142" w:type="pc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0</w:t>
            </w:r>
          </w:p>
        </w:tc>
      </w:tr>
      <w:tr>
        <w:tblPrEx>
          <w:tblCellMar>
            <w:top w:w="15" w:type="dxa"/>
            <w:left w:w="15" w:type="dxa"/>
            <w:bottom w:w="15" w:type="dxa"/>
            <w:right w:w="15" w:type="dxa"/>
          </w:tblCellMar>
        </w:tblPrEx>
        <w:trPr>
          <w:trHeight w:val="408" w:hRule="atLeast"/>
        </w:trPr>
        <w:tc>
          <w:tcPr>
            <w:tcW w:w="2809" w:type="pct"/>
            <w:tcBorders>
              <w:top w:val="single" w:color="auto" w:sz="4" w:space="0"/>
              <w:left w:val="single" w:color="auto" w:sz="4" w:space="0"/>
              <w:bottom w:val="single" w:color="auto" w:sz="4" w:space="0"/>
              <w:right w:val="single" w:color="auto" w:sz="4" w:space="0"/>
            </w:tcBorders>
            <w:shd w:val="clear" w:color="FFFFFF" w:fill="auto"/>
            <w:vAlign w:val="center"/>
          </w:tcPr>
          <w:p>
            <w:pPr>
              <w:spacing w:line="400" w:lineRule="exact"/>
              <w:ind w:firstLine="720" w:firstLineChars="300"/>
              <w:jc w:val="left"/>
              <w:rPr>
                <w:rFonts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(5)群众团体人员</w:t>
            </w:r>
          </w:p>
        </w:tc>
        <w:tc>
          <w:tcPr>
            <w:tcW w:w="1049" w:type="pc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0</w:t>
            </w:r>
          </w:p>
        </w:tc>
        <w:tc>
          <w:tcPr>
            <w:tcW w:w="1142" w:type="pc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0</w:t>
            </w:r>
          </w:p>
        </w:tc>
      </w:tr>
      <w:tr>
        <w:tblPrEx>
          <w:tblCellMar>
            <w:top w:w="15" w:type="dxa"/>
            <w:left w:w="15" w:type="dxa"/>
            <w:bottom w:w="15" w:type="dxa"/>
            <w:right w:w="15" w:type="dxa"/>
          </w:tblCellMar>
        </w:tblPrEx>
        <w:trPr>
          <w:trHeight w:val="408" w:hRule="atLeast"/>
        </w:trPr>
        <w:tc>
          <w:tcPr>
            <w:tcW w:w="2809" w:type="pct"/>
            <w:tcBorders>
              <w:top w:val="single" w:color="auto" w:sz="4" w:space="0"/>
              <w:left w:val="single" w:color="auto" w:sz="4" w:space="0"/>
              <w:bottom w:val="single" w:color="auto" w:sz="4" w:space="0"/>
              <w:right w:val="single" w:color="auto" w:sz="4" w:space="0"/>
            </w:tcBorders>
            <w:shd w:val="clear" w:color="FFFFFF" w:fill="auto"/>
            <w:vAlign w:val="center"/>
          </w:tcPr>
          <w:p>
            <w:pPr>
              <w:spacing w:line="400" w:lineRule="exact"/>
              <w:ind w:firstLine="720" w:firstLineChars="300"/>
              <w:jc w:val="left"/>
              <w:rPr>
                <w:rFonts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(6)民主党派人员</w:t>
            </w:r>
          </w:p>
        </w:tc>
        <w:tc>
          <w:tcPr>
            <w:tcW w:w="1049" w:type="pc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0</w:t>
            </w:r>
          </w:p>
        </w:tc>
        <w:tc>
          <w:tcPr>
            <w:tcW w:w="1142" w:type="pc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0</w:t>
            </w:r>
          </w:p>
        </w:tc>
      </w:tr>
      <w:tr>
        <w:tblPrEx>
          <w:tblCellMar>
            <w:top w:w="15" w:type="dxa"/>
            <w:left w:w="15" w:type="dxa"/>
            <w:bottom w:w="15" w:type="dxa"/>
            <w:right w:w="15" w:type="dxa"/>
          </w:tblCellMar>
        </w:tblPrEx>
        <w:trPr>
          <w:trHeight w:val="408" w:hRule="atLeast"/>
        </w:trPr>
        <w:tc>
          <w:tcPr>
            <w:tcW w:w="2809" w:type="pct"/>
            <w:tcBorders>
              <w:top w:val="single" w:color="auto" w:sz="4" w:space="0"/>
              <w:left w:val="single" w:color="auto" w:sz="4" w:space="0"/>
              <w:bottom w:val="single" w:color="auto" w:sz="4" w:space="0"/>
              <w:right w:val="single" w:color="auto" w:sz="4" w:space="0"/>
            </w:tcBorders>
            <w:shd w:val="clear" w:color="FFFFFF" w:fill="auto"/>
            <w:vAlign w:val="center"/>
          </w:tcPr>
          <w:p>
            <w:pPr>
              <w:spacing w:line="400" w:lineRule="exact"/>
              <w:ind w:firstLine="720" w:firstLineChars="300"/>
              <w:jc w:val="left"/>
              <w:rPr>
                <w:rFonts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(7)政法机关人员</w:t>
            </w:r>
          </w:p>
        </w:tc>
        <w:tc>
          <w:tcPr>
            <w:tcW w:w="1049" w:type="pc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0</w:t>
            </w:r>
          </w:p>
        </w:tc>
        <w:tc>
          <w:tcPr>
            <w:tcW w:w="1142" w:type="pc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0</w:t>
            </w:r>
          </w:p>
        </w:tc>
      </w:tr>
      <w:tr>
        <w:tblPrEx>
          <w:tblCellMar>
            <w:top w:w="15" w:type="dxa"/>
            <w:left w:w="15" w:type="dxa"/>
            <w:bottom w:w="15" w:type="dxa"/>
            <w:right w:w="15" w:type="dxa"/>
          </w:tblCellMar>
        </w:tblPrEx>
        <w:trPr>
          <w:trHeight w:val="408" w:hRule="atLeast"/>
        </w:trPr>
        <w:tc>
          <w:tcPr>
            <w:tcW w:w="2809" w:type="pct"/>
            <w:tcBorders>
              <w:top w:val="single" w:color="auto" w:sz="4" w:space="0"/>
              <w:left w:val="single" w:color="auto" w:sz="4" w:space="0"/>
              <w:bottom w:val="single" w:color="auto" w:sz="4" w:space="0"/>
              <w:right w:val="single" w:color="auto" w:sz="4" w:space="0"/>
            </w:tcBorders>
            <w:shd w:val="clear" w:color="FFFFFF" w:fill="auto"/>
            <w:vAlign w:val="center"/>
          </w:tcPr>
          <w:p>
            <w:pPr>
              <w:spacing w:line="400" w:lineRule="exact"/>
              <w:ind w:firstLine="720" w:firstLineChars="300"/>
              <w:jc w:val="left"/>
              <w:rPr>
                <w:rFonts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2.工勤人员</w:t>
            </w:r>
          </w:p>
        </w:tc>
        <w:tc>
          <w:tcPr>
            <w:tcW w:w="1049" w:type="pc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0</w:t>
            </w:r>
          </w:p>
        </w:tc>
        <w:tc>
          <w:tcPr>
            <w:tcW w:w="1142" w:type="pc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0</w:t>
            </w:r>
          </w:p>
        </w:tc>
      </w:tr>
      <w:tr>
        <w:tblPrEx>
          <w:tblCellMar>
            <w:top w:w="15" w:type="dxa"/>
            <w:left w:w="15" w:type="dxa"/>
            <w:bottom w:w="15" w:type="dxa"/>
            <w:right w:w="15" w:type="dxa"/>
          </w:tblCellMar>
        </w:tblPrEx>
        <w:trPr>
          <w:trHeight w:val="408" w:hRule="atLeast"/>
        </w:trPr>
        <w:tc>
          <w:tcPr>
            <w:tcW w:w="2809" w:type="pct"/>
            <w:tcBorders>
              <w:top w:val="single" w:color="auto" w:sz="4" w:space="0"/>
              <w:left w:val="single" w:color="auto" w:sz="4" w:space="0"/>
              <w:bottom w:val="single" w:color="auto" w:sz="4" w:space="0"/>
              <w:right w:val="single" w:color="auto" w:sz="4" w:space="0"/>
            </w:tcBorders>
            <w:shd w:val="clear" w:color="FFFFFF" w:fill="auto"/>
            <w:vAlign w:val="center"/>
          </w:tcPr>
          <w:p>
            <w:pPr>
              <w:spacing w:line="400" w:lineRule="exact"/>
              <w:ind w:firstLine="720" w:firstLineChars="300"/>
              <w:jc w:val="left"/>
              <w:rPr>
                <w:rFonts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（二）事业</w:t>
            </w:r>
          </w:p>
        </w:tc>
        <w:tc>
          <w:tcPr>
            <w:tcW w:w="1049" w:type="pc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color w:val="000000"/>
                <w:sz w:val="24"/>
              </w:rPr>
            </w:pPr>
            <w:r>
              <w:rPr>
                <w:rFonts w:ascii="仿宋_GB2312" w:hAnsi="仿宋_GB2312" w:eastAsia="仿宋_GB2312" w:cs="仿宋_GB2312"/>
                <w:color w:val="000000"/>
                <w:sz w:val="24"/>
              </w:rPr>
              <w:t>18</w:t>
            </w:r>
          </w:p>
        </w:tc>
        <w:tc>
          <w:tcPr>
            <w:tcW w:w="1142" w:type="pc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color w:val="000000"/>
                <w:sz w:val="24"/>
              </w:rPr>
            </w:pPr>
            <w:r>
              <w:rPr>
                <w:rFonts w:ascii="仿宋_GB2312" w:hAnsi="仿宋_GB2312" w:eastAsia="仿宋_GB2312" w:cs="仿宋_GB2312"/>
                <w:color w:val="000000"/>
                <w:sz w:val="24"/>
              </w:rPr>
              <w:t>18</w:t>
            </w:r>
          </w:p>
        </w:tc>
      </w:tr>
      <w:tr>
        <w:tblPrEx>
          <w:tblCellMar>
            <w:top w:w="15" w:type="dxa"/>
            <w:left w:w="15" w:type="dxa"/>
            <w:bottom w:w="15" w:type="dxa"/>
            <w:right w:w="15" w:type="dxa"/>
          </w:tblCellMar>
        </w:tblPrEx>
        <w:trPr>
          <w:trHeight w:val="408" w:hRule="atLeast"/>
        </w:trPr>
        <w:tc>
          <w:tcPr>
            <w:tcW w:w="2809" w:type="pct"/>
            <w:tcBorders>
              <w:top w:val="single" w:color="auto" w:sz="4" w:space="0"/>
              <w:left w:val="single" w:color="auto" w:sz="4" w:space="0"/>
              <w:bottom w:val="single" w:color="auto" w:sz="4" w:space="0"/>
              <w:right w:val="single" w:color="auto" w:sz="4" w:space="0"/>
            </w:tcBorders>
            <w:shd w:val="clear" w:color="FFFFFF" w:fill="auto"/>
            <w:vAlign w:val="center"/>
          </w:tcPr>
          <w:p>
            <w:pPr>
              <w:spacing w:line="400" w:lineRule="exact"/>
              <w:ind w:firstLine="720" w:firstLineChars="300"/>
              <w:jc w:val="left"/>
              <w:rPr>
                <w:rFonts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1.参照公务员法管理人员</w:t>
            </w:r>
          </w:p>
        </w:tc>
        <w:tc>
          <w:tcPr>
            <w:tcW w:w="1049" w:type="pc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0</w:t>
            </w:r>
          </w:p>
        </w:tc>
        <w:tc>
          <w:tcPr>
            <w:tcW w:w="1142" w:type="pc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0</w:t>
            </w:r>
          </w:p>
        </w:tc>
      </w:tr>
      <w:tr>
        <w:tblPrEx>
          <w:tblCellMar>
            <w:top w:w="15" w:type="dxa"/>
            <w:left w:w="15" w:type="dxa"/>
            <w:bottom w:w="15" w:type="dxa"/>
            <w:right w:w="15" w:type="dxa"/>
          </w:tblCellMar>
        </w:tblPrEx>
        <w:trPr>
          <w:trHeight w:val="408" w:hRule="atLeast"/>
        </w:trPr>
        <w:tc>
          <w:tcPr>
            <w:tcW w:w="2809" w:type="pct"/>
            <w:tcBorders>
              <w:top w:val="single" w:color="auto" w:sz="4" w:space="0"/>
              <w:left w:val="single" w:color="auto" w:sz="4" w:space="0"/>
              <w:bottom w:val="single" w:color="auto" w:sz="4" w:space="0"/>
              <w:right w:val="single" w:color="auto" w:sz="4" w:space="0"/>
            </w:tcBorders>
            <w:shd w:val="clear" w:color="FFFFFF" w:fill="auto"/>
            <w:vAlign w:val="center"/>
          </w:tcPr>
          <w:p>
            <w:pPr>
              <w:spacing w:line="400" w:lineRule="exact"/>
              <w:ind w:firstLine="720" w:firstLineChars="300"/>
              <w:jc w:val="left"/>
              <w:rPr>
                <w:rFonts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2.财政补助人员</w:t>
            </w:r>
          </w:p>
        </w:tc>
        <w:tc>
          <w:tcPr>
            <w:tcW w:w="1049" w:type="pc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color w:val="000000"/>
                <w:sz w:val="24"/>
              </w:rPr>
            </w:pPr>
            <w:r>
              <w:rPr>
                <w:rFonts w:ascii="仿宋_GB2312" w:hAnsi="仿宋_GB2312" w:eastAsia="仿宋_GB2312" w:cs="仿宋_GB2312"/>
                <w:color w:val="000000"/>
                <w:sz w:val="24"/>
              </w:rPr>
              <w:t>18</w:t>
            </w:r>
          </w:p>
        </w:tc>
        <w:tc>
          <w:tcPr>
            <w:tcW w:w="1142" w:type="pc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color w:val="000000"/>
                <w:sz w:val="24"/>
              </w:rPr>
            </w:pPr>
            <w:r>
              <w:rPr>
                <w:rFonts w:ascii="仿宋_GB2312" w:hAnsi="仿宋_GB2312" w:eastAsia="仿宋_GB2312" w:cs="仿宋_GB2312"/>
                <w:color w:val="000000"/>
                <w:sz w:val="24"/>
              </w:rPr>
              <w:t>18</w:t>
            </w:r>
          </w:p>
        </w:tc>
      </w:tr>
      <w:tr>
        <w:tblPrEx>
          <w:tblCellMar>
            <w:top w:w="15" w:type="dxa"/>
            <w:left w:w="15" w:type="dxa"/>
            <w:bottom w:w="15" w:type="dxa"/>
            <w:right w:w="15" w:type="dxa"/>
          </w:tblCellMar>
        </w:tblPrEx>
        <w:trPr>
          <w:trHeight w:val="408" w:hRule="atLeast"/>
        </w:trPr>
        <w:tc>
          <w:tcPr>
            <w:tcW w:w="2809" w:type="pct"/>
            <w:tcBorders>
              <w:top w:val="single" w:color="auto" w:sz="4" w:space="0"/>
              <w:left w:val="single" w:color="auto" w:sz="4" w:space="0"/>
              <w:bottom w:val="single" w:color="auto" w:sz="4" w:space="0"/>
              <w:right w:val="single" w:color="auto" w:sz="4" w:space="0"/>
            </w:tcBorders>
            <w:shd w:val="clear" w:color="FFFFFF" w:fill="auto"/>
            <w:vAlign w:val="center"/>
          </w:tcPr>
          <w:p>
            <w:pPr>
              <w:spacing w:line="400" w:lineRule="exact"/>
              <w:ind w:firstLine="720" w:firstLineChars="300"/>
              <w:jc w:val="left"/>
              <w:rPr>
                <w:rFonts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3.经费自理人员</w:t>
            </w:r>
          </w:p>
        </w:tc>
        <w:tc>
          <w:tcPr>
            <w:tcW w:w="1049" w:type="pc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0</w:t>
            </w:r>
          </w:p>
        </w:tc>
        <w:tc>
          <w:tcPr>
            <w:tcW w:w="1142" w:type="pc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0</w:t>
            </w:r>
          </w:p>
        </w:tc>
      </w:tr>
      <w:tr>
        <w:tblPrEx>
          <w:tblCellMar>
            <w:top w:w="15" w:type="dxa"/>
            <w:left w:w="15" w:type="dxa"/>
            <w:bottom w:w="15" w:type="dxa"/>
            <w:right w:w="15" w:type="dxa"/>
          </w:tblCellMar>
        </w:tblPrEx>
        <w:trPr>
          <w:trHeight w:val="408" w:hRule="atLeast"/>
        </w:trPr>
        <w:tc>
          <w:tcPr>
            <w:tcW w:w="2809" w:type="pct"/>
            <w:tcBorders>
              <w:top w:val="single" w:color="auto" w:sz="4" w:space="0"/>
              <w:left w:val="single" w:color="auto" w:sz="4" w:space="0"/>
              <w:bottom w:val="single" w:color="auto" w:sz="4" w:space="0"/>
              <w:right w:val="single" w:color="auto" w:sz="4" w:space="0"/>
            </w:tcBorders>
            <w:shd w:val="clear" w:color="FFFFFF" w:fill="auto"/>
            <w:vAlign w:val="center"/>
          </w:tcPr>
          <w:p>
            <w:pPr>
              <w:spacing w:line="400" w:lineRule="exact"/>
              <w:ind w:firstLine="720" w:firstLineChars="300"/>
              <w:jc w:val="left"/>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二、离退休人员（人）</w:t>
            </w:r>
          </w:p>
        </w:tc>
        <w:tc>
          <w:tcPr>
            <w:tcW w:w="1049" w:type="pc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w:t>
            </w:r>
          </w:p>
        </w:tc>
        <w:tc>
          <w:tcPr>
            <w:tcW w:w="1142" w:type="pc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color w:val="000000"/>
                <w:sz w:val="24"/>
              </w:rPr>
            </w:pPr>
            <w:r>
              <w:rPr>
                <w:rFonts w:ascii="仿宋_GB2312" w:hAnsi="仿宋_GB2312" w:eastAsia="仿宋_GB2312" w:cs="仿宋_GB2312"/>
                <w:color w:val="000000"/>
                <w:sz w:val="24"/>
              </w:rPr>
              <w:t>3</w:t>
            </w:r>
          </w:p>
        </w:tc>
      </w:tr>
      <w:tr>
        <w:tblPrEx>
          <w:tblCellMar>
            <w:top w:w="15" w:type="dxa"/>
            <w:left w:w="15" w:type="dxa"/>
            <w:bottom w:w="15" w:type="dxa"/>
            <w:right w:w="15" w:type="dxa"/>
          </w:tblCellMar>
        </w:tblPrEx>
        <w:trPr>
          <w:trHeight w:val="408" w:hRule="atLeast"/>
        </w:trPr>
        <w:tc>
          <w:tcPr>
            <w:tcW w:w="2809" w:type="pct"/>
            <w:tcBorders>
              <w:top w:val="single" w:color="auto" w:sz="4" w:space="0"/>
              <w:left w:val="single" w:color="auto" w:sz="4" w:space="0"/>
              <w:bottom w:val="single" w:color="auto" w:sz="4" w:space="0"/>
              <w:right w:val="single" w:color="auto" w:sz="4" w:space="0"/>
            </w:tcBorders>
            <w:shd w:val="clear" w:color="FFFFFF" w:fill="auto"/>
            <w:vAlign w:val="center"/>
          </w:tcPr>
          <w:p>
            <w:pPr>
              <w:spacing w:line="400" w:lineRule="exact"/>
              <w:ind w:firstLine="720" w:firstLineChars="300"/>
              <w:jc w:val="left"/>
              <w:rPr>
                <w:rFonts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（一）离休人员</w:t>
            </w:r>
          </w:p>
        </w:tc>
        <w:tc>
          <w:tcPr>
            <w:tcW w:w="1049" w:type="pc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w:t>
            </w:r>
          </w:p>
        </w:tc>
        <w:tc>
          <w:tcPr>
            <w:tcW w:w="1142" w:type="pc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0</w:t>
            </w:r>
          </w:p>
        </w:tc>
      </w:tr>
      <w:tr>
        <w:tblPrEx>
          <w:tblCellMar>
            <w:top w:w="15" w:type="dxa"/>
            <w:left w:w="15" w:type="dxa"/>
            <w:bottom w:w="15" w:type="dxa"/>
            <w:right w:w="15" w:type="dxa"/>
          </w:tblCellMar>
        </w:tblPrEx>
        <w:trPr>
          <w:trHeight w:val="408" w:hRule="atLeast"/>
        </w:trPr>
        <w:tc>
          <w:tcPr>
            <w:tcW w:w="2809" w:type="pct"/>
            <w:tcBorders>
              <w:top w:val="single" w:color="auto" w:sz="4" w:space="0"/>
              <w:left w:val="single" w:color="auto" w:sz="4" w:space="0"/>
              <w:bottom w:val="single" w:color="auto" w:sz="4" w:space="0"/>
              <w:right w:val="single" w:color="auto" w:sz="4" w:space="0"/>
            </w:tcBorders>
            <w:shd w:val="clear" w:color="FFFFFF" w:fill="auto"/>
            <w:vAlign w:val="center"/>
          </w:tcPr>
          <w:p>
            <w:pPr>
              <w:spacing w:line="400" w:lineRule="exact"/>
              <w:ind w:firstLine="720" w:firstLineChars="300"/>
              <w:jc w:val="left"/>
              <w:rPr>
                <w:rFonts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（二）退休人员</w:t>
            </w:r>
          </w:p>
        </w:tc>
        <w:tc>
          <w:tcPr>
            <w:tcW w:w="1049" w:type="pc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w:t>
            </w:r>
          </w:p>
        </w:tc>
        <w:tc>
          <w:tcPr>
            <w:tcW w:w="1142" w:type="pc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color w:val="000000"/>
                <w:sz w:val="24"/>
              </w:rPr>
            </w:pPr>
            <w:r>
              <w:rPr>
                <w:rFonts w:ascii="仿宋_GB2312" w:hAnsi="仿宋_GB2312" w:eastAsia="仿宋_GB2312" w:cs="仿宋_GB2312"/>
                <w:color w:val="000000"/>
                <w:sz w:val="24"/>
              </w:rPr>
              <w:t>3</w:t>
            </w:r>
          </w:p>
        </w:tc>
      </w:tr>
    </w:tbl>
    <w:p>
      <w:pPr>
        <w:spacing w:line="580" w:lineRule="exact"/>
        <w:ind w:firstLine="640" w:firstLineChars="200"/>
        <w:rPr>
          <w:rFonts w:ascii="仿宋_GB2312" w:eastAsia="仿宋_GB2312" w:cs="仿宋_GB2312"/>
          <w:color w:val="000000"/>
          <w:kern w:val="0"/>
          <w:sz w:val="32"/>
          <w:szCs w:val="32"/>
        </w:rPr>
      </w:pPr>
      <w:r>
        <w:rPr>
          <w:rFonts w:hint="eastAsia" w:ascii="仿宋_GB2312" w:eastAsia="仿宋_GB2312" w:cs="仿宋_GB2312"/>
          <w:color w:val="000000"/>
          <w:kern w:val="0"/>
          <w:sz w:val="32"/>
          <w:szCs w:val="32"/>
        </w:rPr>
        <w:t>6.管理制度健全。</w:t>
      </w:r>
    </w:p>
    <w:p>
      <w:pPr>
        <w:spacing w:line="580" w:lineRule="exact"/>
        <w:ind w:firstLine="640" w:firstLineChars="200"/>
        <w:rPr>
          <w:rFonts w:ascii="仿宋_GB2312" w:hAnsi="仿宋_GB2312" w:eastAsia="仿宋_GB2312" w:cs="仿宋_GB2312"/>
          <w:color w:val="000000"/>
          <w:sz w:val="20"/>
          <w:szCs w:val="20"/>
        </w:rPr>
      </w:pPr>
      <w:r>
        <w:rPr>
          <w:rFonts w:hint="eastAsia" w:ascii="仿宋_GB2312" w:eastAsia="仿宋_GB2312" w:cs="仿宋_GB2312"/>
          <w:color w:val="000000"/>
          <w:kern w:val="0"/>
          <w:sz w:val="32"/>
          <w:szCs w:val="32"/>
        </w:rPr>
        <w:t>我单位建立了《预算业务管理制度》、《收支业务管理制度》、《政府采购业务管理制度》、《资产管理制度》、《建设项目管理制度》、《合同管理制度》、《评价与监督管理制度》、《内部控制基本制度》等一系列管理制度，基本涵盖内部控制预算管理、收支管理、政府采购管理、资产管理、建设项目管理、合同管理六大经济业务活动，部门职能履行与预算执行得以保障。</w:t>
      </w:r>
    </w:p>
    <w:p>
      <w:pPr>
        <w:spacing w:line="580" w:lineRule="exact"/>
        <w:ind w:firstLine="640" w:firstLineChars="200"/>
        <w:rPr>
          <w:rFonts w:ascii="黑体" w:hAnsi="黑体" w:eastAsia="黑体"/>
          <w:sz w:val="32"/>
          <w:szCs w:val="32"/>
        </w:rPr>
      </w:pPr>
      <w:r>
        <w:rPr>
          <w:rFonts w:hint="eastAsia" w:ascii="黑体" w:hAnsi="黑体" w:eastAsia="黑体"/>
          <w:sz w:val="32"/>
          <w:szCs w:val="32"/>
        </w:rPr>
        <w:t>二、部门（单位）主要履职绩效分析</w:t>
      </w:r>
    </w:p>
    <w:p>
      <w:pPr>
        <w:spacing w:line="580" w:lineRule="exact"/>
        <w:ind w:firstLine="643" w:firstLineChars="200"/>
        <w:rPr>
          <w:rFonts w:ascii="楷体_GB2312" w:hAnsi="楷体" w:eastAsia="楷体_GB2312"/>
          <w:b/>
          <w:sz w:val="32"/>
          <w:szCs w:val="32"/>
        </w:rPr>
      </w:pPr>
      <w:r>
        <w:rPr>
          <w:rFonts w:hint="eastAsia" w:ascii="楷体_GB2312" w:hAnsi="楷体" w:eastAsia="楷体_GB2312"/>
          <w:b/>
          <w:sz w:val="32"/>
          <w:szCs w:val="32"/>
        </w:rPr>
        <w:t>（一）主要履职目标</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2019年我单位主要履职工作目标包括：1.加强党务建设，严格落实“三会一课”制度；2.安全生产常抓不懈；3.提升旅游环境和服务质量。</w:t>
      </w:r>
    </w:p>
    <w:p>
      <w:pPr>
        <w:spacing w:line="580" w:lineRule="exact"/>
        <w:ind w:firstLine="643" w:firstLineChars="200"/>
        <w:rPr>
          <w:rFonts w:ascii="楷体_GB2312" w:hAnsi="楷体" w:eastAsia="楷体_GB2312"/>
          <w:b/>
          <w:sz w:val="32"/>
          <w:szCs w:val="32"/>
        </w:rPr>
      </w:pPr>
      <w:r>
        <w:rPr>
          <w:rFonts w:hint="eastAsia" w:ascii="楷体_GB2312" w:hAnsi="楷体" w:eastAsia="楷体_GB2312"/>
          <w:b/>
          <w:sz w:val="32"/>
          <w:szCs w:val="32"/>
        </w:rPr>
        <w:t>（二）主要履职情况</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2019年，大梅沙海滨公园管理处在区委区政府和区城管局的正确领导下，在相关职能部门及辖区有关单位的大力支持与配合下，在全体干部职工的共同努力下，较好的完成了各项工作任务。</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（一）加强党务建设，严格落实“三会一课”制度。</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积极做好党员的管理与发展工作，完善智慧党建系统和支部党建台账，着力加强公园党支委的队伍建设。深入开展第一议题学习，及时组织党员干部集中学习习近平总书记系列</w:t>
      </w:r>
      <w:r>
        <w:rPr>
          <w:rFonts w:hint="eastAsia" w:ascii="仿宋_GB2312" w:eastAsia="仿宋_GB2312"/>
          <w:sz w:val="32"/>
          <w:szCs w:val="32"/>
          <w:lang w:val="en-US" w:eastAsia="zh-CN"/>
        </w:rPr>
        <w:t>重要</w:t>
      </w:r>
      <w:r>
        <w:rPr>
          <w:rFonts w:hint="eastAsia" w:ascii="仿宋_GB2312" w:eastAsia="仿宋_GB2312"/>
          <w:sz w:val="32"/>
          <w:szCs w:val="32"/>
        </w:rPr>
        <w:t>讲话精神，不断提高公园党建水平和党员综合素质，提高政治站位，加强办公纪律，进一步端正工作作风，严肃工作纪律。</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（二）安全生产常抓不懈。</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安全生产工作事关广大人民群众的最根本利益，是保障游客生命财产安全，一刻不得松懈的基本防线。我处始终坚持“安全第一，防治结合”的管理方针,把安全放在</w:t>
      </w:r>
      <w:bookmarkStart w:id="0" w:name="_GoBack"/>
      <w:bookmarkEnd w:id="0"/>
      <w:r>
        <w:rPr>
          <w:rFonts w:hint="eastAsia" w:ascii="仿宋_GB2312" w:eastAsia="仿宋_GB2312"/>
          <w:sz w:val="32"/>
          <w:szCs w:val="32"/>
        </w:rPr>
        <w:t>工作的首位，严格落实“及时反应、紧密协助、严格落实、共同排除”的工作要求，持续实现了全年安全保卫工作平稳运营的良好势态，为广大游客提供一个安全、休闲、舒适的滨海公园环境。</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一是进一步加强治安防范和防恐反恐工作，稳定队伍，严肃纪律，加强训练，建立健全防恐应急预案，完善防恐装备配置，定时开展防恐知识培训和实战演练，切实提高公园防恐队伍的战斗力。严抓救生队伍纪律，加强队伍稳定性及思想教育工作的建设，定时开展军事体能训练、业务知识学习及消防、突发应急演练，定期实行绩效考核，对不合格人员给予劝退，打造优质可靠的救生队伍。严格执行“海滨公园安全生产管理目标责任书”签订办法，加强安全巡查力度，及时消除安全隐患，责任落实到人。我处在综治管理工作方面采取的主要措施及工作内容有：1、重点把关公园X光检包机各出入口，严格执行公园管理公告条例，认真落实禁止携带易燃易爆、玻璃制品等危险物品入园；2、不定时对广场、沙滩进行安全巡查，及时排除发现的安全隐患；3、增加防恐装备，组建防恐应急分队，完善人员配置，在公园重要出入口设置防恐岗位，现场警示及预防突发事件的发生；4、做好公园预约系统现场处置及协调工作；5、做到对小商贩日常管理不放松，发现一起制止一起，确保公园良好经营秩序；6、稳定队伍思想，定时开展队内制度、业务学习，认真完成计划内的体能、队列、技能等训练任务；7、六月份积极派人参加由盐田区应急办安排部署的“演练行动”并圆满完成任务；8、较好的完成节假日和各类活动举办的秩序维护和安全保障任务。</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相关数据如下：制止各类打架斗殴2起；帮助游客报案185起；帮助游客寻回物品84起；拾金不昧20起；收到游客感谢信44封；帮助寻找失散儿童、老人1875起；救助轻生者6起；发现、解决安全隐患4起；抓获偷盗、破坏公共设施3起；有效劝离并教育小商贩1830起；协助保障大型活动6次；收缴泳衣、裤423条；处理废旧沙滩垫47张；处理废旧泳圈29个；处理废旧泳衣、裤71条；处理烟花、孔明灯824起；劝阻违规入园帐篷、太阳伞1483个、宠物395起、自行车503起；制止驱赶公园内钓鱼31人;查处管制刀具及玻璃违禁品6338起。</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二是加强海上救生工作。海上救生工作是安全防范工作的重中之重，为把海上救生工作再上一个新的台阶，在管理处领导的大力支持下，管理处从人员配置、设施设备、奖惩制度、管理措施等方面加大力度。主要措施有：1、落实救生队的人员招聘和配置工作，保证海上救生力量,旺季前已基本达到指标要求，目前有持证救生员36人。2、实行海上安全员管理模式，用于公园非泳区（防鲨网外海域）游泳游客的劝导、劝离及协助海上救生工作，目前有海上安全员13人，旺季期间泳区设6个救生岗位，由当班救生员每小时轮流更换坐岗；3、完成添购一台摩托艇等海上救生设备，加强了海面安全巡查，保障了海上救援工作开展及时；4、在游客高峰期增设岸上救生岗和海面救生岗，实现多点监控，做到及时救助，进一步保障游客的游泳安全；5、定时开展安全意识、拯救技能、急救措施等岗位培训，按计划坚持进行体能训练，保持在岗救生员最佳状态；6、救生专用广播系统，加强海上安全引导和宣传。7、严格岗位纪律要求，完善奖惩办法，增强救生员和骨干岗位工作责任心，提高救生队伍的协助配合和凝聚力。</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（三）提升旅游环境和服务质量。</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今年公园设施设备大幅升级，园区环境卫生状况保持的较为良好。</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一是环境卫生治理行动成效显著。今年根据上级领导的统一安排和部署，继续开展了一系列的环境卫生治理行动，主要工作内容有：1、进一步加大宣传力度。包括：自公园被纳入“垃圾不落地，深圳更美丽”文明示范区以来，组织并联合义工联、公司团体、个人等踊跃参与义工活动，使得公园环境卫生问题得到很大的改善；2、加强巡查和监管力度。在管理处领导的大力支持下，多部门协调，与区街道执法队联合行动，对游客不文明行为进行劝导及处罚，游客文明出游、爱护环境意识得到提升，乱扔垃圾现象减少；同时严格按照合同和相关规定，对保洁员的现场工作时间、人数、质量予以监管。3、继续加大硬件设施投入。公园各类垃圾桶有645个，其中新增垃圾分类桶95个，垃圾清洁车5辆。通过以上一系列的整治措施，公园的环境卫生治理行动取得了良好成效。</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二是提高绿化管养水平。要求绿化养护承包商严格执行深圳园林绿化管养一级标准，加强园区绿化项目的管养，按照整体规划先易后难、突出重点，及时修剪、换种、补种绿化档次不高、没有凸显公园特色的绿色植物，完成了公园办公楼绿化植被的修剪及全园有关绿化（枯枝）的修枝、除草、松土、杀虫、施肥。</w:t>
      </w:r>
    </w:p>
    <w:p>
      <w:pPr>
        <w:spacing w:line="580" w:lineRule="exact"/>
        <w:ind w:firstLine="640" w:firstLineChars="200"/>
        <w:rPr>
          <w:rFonts w:hint="eastAsia" w:ascii="仿宋_GB2312" w:eastAsia="仿宋_GB2312"/>
          <w:sz w:val="32"/>
          <w:szCs w:val="32"/>
        </w:rPr>
      </w:pPr>
      <w:r>
        <w:rPr>
          <w:rFonts w:hint="eastAsia" w:ascii="仿宋_GB2312" w:eastAsia="仿宋_GB2312"/>
          <w:sz w:val="32"/>
          <w:szCs w:val="32"/>
        </w:rPr>
        <w:t>三是加强“四害”消杀工作。我处结合公园实际，严格要求消杀服务单位按合同规定落实消杀服务，定时检查公园内马蜂窝、老鼠窝、蚂蚁窝等蚊虫隐患；监督服务单位定期派专人检查白蚁、红火蚁的防治工作，高峰期（4月—7月）每月不少于四次，小高峰期（7月—9月）每月两次，其他时间每月一次。在全体员工的共同努力下，本年度无一例病害发生，得到上级领导及有关业务部门的好评。</w:t>
      </w:r>
    </w:p>
    <w:p>
      <w:pPr>
        <w:spacing w:line="580" w:lineRule="exact"/>
        <w:ind w:firstLine="643" w:firstLineChars="200"/>
        <w:rPr>
          <w:rFonts w:ascii="楷体_GB2312" w:hAnsi="楷体" w:eastAsia="楷体_GB2312"/>
          <w:b/>
          <w:sz w:val="32"/>
          <w:szCs w:val="32"/>
        </w:rPr>
      </w:pPr>
      <w:r>
        <w:rPr>
          <w:rFonts w:hint="eastAsia" w:ascii="楷体_GB2312" w:hAnsi="楷体" w:eastAsia="楷体_GB2312"/>
          <w:b/>
          <w:sz w:val="32"/>
          <w:szCs w:val="32"/>
        </w:rPr>
        <w:t>（三）部门履职绩效情况。</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经济性方面，2019年度我处实际支出的“三公”经费总额为</w:t>
      </w:r>
      <w:r>
        <w:rPr>
          <w:rFonts w:ascii="仿宋_GB2312" w:eastAsia="仿宋_GB2312"/>
          <w:sz w:val="32"/>
          <w:szCs w:val="32"/>
        </w:rPr>
        <w:t>1.48</w:t>
      </w:r>
      <w:r>
        <w:rPr>
          <w:rFonts w:hint="eastAsia" w:ascii="仿宋_GB2312" w:eastAsia="仿宋_GB2312"/>
          <w:sz w:val="32"/>
          <w:szCs w:val="32"/>
        </w:rPr>
        <w:t>万元，小于预算安排的“三公”经费总额</w:t>
      </w:r>
      <w:r>
        <w:rPr>
          <w:rFonts w:ascii="仿宋_GB2312" w:eastAsia="仿宋_GB2312"/>
          <w:sz w:val="32"/>
          <w:szCs w:val="32"/>
        </w:rPr>
        <w:t>3.69</w:t>
      </w:r>
      <w:r>
        <w:rPr>
          <w:rFonts w:hint="eastAsia" w:ascii="仿宋_GB2312" w:eastAsia="仿宋_GB2312"/>
          <w:sz w:val="32"/>
          <w:szCs w:val="32"/>
        </w:rPr>
        <w:t>万元，无扣分。日常公用经费决算数为</w:t>
      </w:r>
      <w:r>
        <w:rPr>
          <w:rFonts w:ascii="仿宋_GB2312" w:eastAsia="仿宋_GB2312"/>
          <w:sz w:val="32"/>
          <w:szCs w:val="32"/>
        </w:rPr>
        <w:t>178.72</w:t>
      </w:r>
      <w:r>
        <w:rPr>
          <w:rFonts w:hint="eastAsia" w:ascii="仿宋_GB2312" w:eastAsia="仿宋_GB2312"/>
          <w:sz w:val="32"/>
          <w:szCs w:val="32"/>
        </w:rPr>
        <w:t>万元，小于日常公用经费调整预算数</w:t>
      </w:r>
      <w:r>
        <w:rPr>
          <w:rFonts w:ascii="仿宋_GB2312" w:eastAsia="仿宋_GB2312"/>
          <w:sz w:val="32"/>
          <w:szCs w:val="32"/>
        </w:rPr>
        <w:t>301.70</w:t>
      </w:r>
      <w:r>
        <w:rPr>
          <w:rFonts w:hint="eastAsia" w:ascii="仿宋_GB2312" w:eastAsia="仿宋_GB2312"/>
          <w:sz w:val="32"/>
          <w:szCs w:val="32"/>
        </w:rPr>
        <w:t>万元，无扣分。</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效率性方面，2019年我处重点工作完成率为100%，2019年度我处所有部门预算安排的项目均按计划时间完成，无扣分情况。</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效果性方面，</w:t>
      </w:r>
      <w:r>
        <w:rPr>
          <w:rFonts w:ascii="仿宋_GB2312" w:eastAsia="仿宋_GB2312"/>
          <w:sz w:val="32"/>
          <w:szCs w:val="32"/>
        </w:rPr>
        <w:t xml:space="preserve"> </w:t>
      </w:r>
      <w:r>
        <w:rPr>
          <w:rFonts w:hint="eastAsia" w:ascii="仿宋_GB2312" w:eastAsia="仿宋_GB2312"/>
          <w:sz w:val="32"/>
          <w:szCs w:val="32"/>
        </w:rPr>
        <w:t>我处在区委区政府和区城管局的正确领导下，在相关职能部门及辖区有关单位的大力支持与配合下，在全体干部职工的共同努力下，以“十九大精神”专题教育及实践活动为切入点，用习近平总书记系列重要讲话精神武装头脑、指导实践、推动工作，在保障游客安全、改善公共环境、提供优质服务、加强内部管理等方面开展了一系列工作，较好的完成了各项工作任务，大梅沙海滨公园接待游客共270.62万人次，清理垃圾980吨，协助、配合举办各类集体及公益活动27场次，公园整体秩序良好，“五一”、“端午”、“国庆”、“中秋”等假期均平稳过渡，无重大安全事故发生。</w:t>
      </w:r>
    </w:p>
    <w:p>
      <w:pPr>
        <w:spacing w:line="580" w:lineRule="exact"/>
        <w:ind w:firstLine="640" w:firstLineChars="200"/>
        <w:rPr>
          <w:rFonts w:hint="eastAsia" w:ascii="仿宋_GB2312" w:eastAsia="仿宋_GB2312"/>
          <w:sz w:val="32"/>
          <w:szCs w:val="32"/>
        </w:rPr>
      </w:pPr>
      <w:r>
        <w:rPr>
          <w:rFonts w:hint="eastAsia" w:ascii="仿宋_GB2312" w:eastAsia="仿宋_GB2312"/>
          <w:sz w:val="32"/>
          <w:szCs w:val="32"/>
        </w:rPr>
        <w:t>公平性方面，广大群众有多种渠道对我处提出意见，2019年，我处接受近5</w:t>
      </w:r>
      <w:r>
        <w:rPr>
          <w:rFonts w:ascii="仿宋_GB2312" w:eastAsia="仿宋_GB2312"/>
          <w:sz w:val="32"/>
          <w:szCs w:val="32"/>
        </w:rPr>
        <w:t>0</w:t>
      </w:r>
      <w:r>
        <w:rPr>
          <w:rFonts w:hint="eastAsia" w:ascii="仿宋_GB2312" w:eastAsia="仿宋_GB2312"/>
          <w:sz w:val="32"/>
          <w:szCs w:val="32"/>
        </w:rPr>
        <w:t>件公民、法人及其他组织网上信访，并及时回复处理，公众或服务对象满意度高。</w:t>
      </w:r>
    </w:p>
    <w:p>
      <w:pPr>
        <w:spacing w:line="580" w:lineRule="exact"/>
        <w:ind w:firstLine="640" w:firstLineChars="200"/>
        <w:rPr>
          <w:rFonts w:ascii="黑体" w:hAnsi="黑体" w:eastAsia="黑体"/>
          <w:sz w:val="32"/>
          <w:szCs w:val="32"/>
        </w:rPr>
      </w:pPr>
      <w:r>
        <w:rPr>
          <w:rFonts w:hint="eastAsia" w:ascii="黑体" w:hAnsi="黑体" w:eastAsia="黑体"/>
          <w:sz w:val="32"/>
          <w:szCs w:val="32"/>
        </w:rPr>
        <w:t>三、总体评价和整改措施</w:t>
      </w:r>
    </w:p>
    <w:p>
      <w:pPr>
        <w:widowControl/>
        <w:ind w:firstLine="640" w:firstLineChars="200"/>
        <w:jc w:val="left"/>
        <w:rPr>
          <w:rFonts w:ascii="仿宋_GB2312" w:eastAsia="仿宋_GB2312" w:cs="宋体"/>
          <w:color w:val="000000"/>
          <w:kern w:val="0"/>
          <w:sz w:val="32"/>
          <w:szCs w:val="32"/>
        </w:rPr>
      </w:pPr>
      <w:r>
        <w:rPr>
          <w:rFonts w:hint="eastAsia" w:ascii="仿宋_GB2312" w:eastAsia="仿宋_GB2312" w:cs="宋体"/>
          <w:color w:val="000000"/>
          <w:kern w:val="0"/>
          <w:sz w:val="32"/>
          <w:szCs w:val="32"/>
        </w:rPr>
        <w:t>通过近年来高强度绩效评价工作的开展，工作取得了一定成效。一是单位绩效管理理念进一步加强。从评价项目来看，单位在项目立项依据、项目实施过程、项目的监督以及项目达到的效果等方面进行了有效管理，工作过程进一步得到了规范，绩效管理理念进一步得到了强化。二是实现绩效管理单位全覆盖。从年初单位项目绩效目标编制到开展自评，均实现单位全覆盖，单位绩效管理工作正步入常态化、长效化管理轨道。</w:t>
      </w:r>
    </w:p>
    <w:p>
      <w:pPr>
        <w:spacing w:line="580" w:lineRule="exact"/>
        <w:ind w:firstLine="643" w:firstLineChars="200"/>
        <w:rPr>
          <w:rFonts w:ascii="仿宋_GB2312" w:eastAsia="仿宋_GB2312"/>
          <w:sz w:val="32"/>
          <w:szCs w:val="32"/>
        </w:rPr>
      </w:pPr>
      <w:r>
        <w:rPr>
          <w:rFonts w:hint="eastAsia" w:ascii="楷体_GB2312" w:eastAsia="楷体_GB2312"/>
          <w:b/>
          <w:sz w:val="32"/>
          <w:szCs w:val="32"/>
        </w:rPr>
        <w:t>（一）</w:t>
      </w:r>
      <w:r>
        <w:rPr>
          <w:rFonts w:hint="eastAsia" w:ascii="仿宋_GB2312" w:eastAsia="仿宋_GB2312"/>
          <w:sz w:val="32"/>
          <w:szCs w:val="32"/>
        </w:rPr>
        <w:t>预算绩效管理工作主要经验、做法。</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（1）政府重视、部门协调、政策支持</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深圳市政府近年积极推进单位的预算绩效评价工作，2019年为推动绩效考核盐田区财政局印（深盐财〔2020〕39号）深圳市盐田区财政局关于做好2019年预算绩效评价工作的通知，对本单位绩效自评工作做出指引性规定。本单位按照市、区财政对绩效管理工作进行部署，认真贯彻市、区有关文件精神，积极推进预算绩效管理工作，不断提高预算绩效管理工作的质量和水平，提高财政资金使用效益,尽量用最少的资金做到更好、更多的事情。</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（2）制定了适合本单位的预算管理制度</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2019年本单位与时俱进，根据上一年度提出的意见就收入预算管理、支出预算管理制度、年终决算制度、绩效考核制度等方面修订了较为详细的管理制度，为2019年度及以后的预算编制及考核提供具有政策性指导制度，使本单位有关工作有据可依。</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（3）明确各职能部门职责，充分调动各职能部门积极性</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各职能部门是各项目的具体执行人，熟悉各类项目的实际情况，从编制项目预算、制定绩效指标、绩效自我评价及总结等，各职能部门都积极参与并保证项目落实到实处，高质量的完成年初计划任务。</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（4）认真制定各关键指标，共同参与绩效管理</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对重点项目各职能部门积极参与项目绩效评价指标的制定，使项目绩效评价具有可操作性，而不是一纸空文。</w:t>
      </w:r>
    </w:p>
    <w:p>
      <w:pPr>
        <w:spacing w:line="580" w:lineRule="exact"/>
        <w:ind w:firstLine="643" w:firstLineChars="200"/>
        <w:rPr>
          <w:rFonts w:ascii="仿宋_GB2312" w:eastAsia="仿宋_GB2312"/>
          <w:sz w:val="32"/>
          <w:szCs w:val="32"/>
        </w:rPr>
      </w:pPr>
      <w:r>
        <w:rPr>
          <w:rFonts w:hint="eastAsia" w:ascii="楷体_GB2312" w:eastAsia="楷体_GB2312"/>
          <w:b/>
          <w:sz w:val="32"/>
          <w:szCs w:val="32"/>
        </w:rPr>
        <w:t>（二）</w:t>
      </w:r>
      <w:r>
        <w:rPr>
          <w:rFonts w:hint="eastAsia" w:ascii="仿宋_GB2312" w:eastAsia="仿宋_GB2312"/>
          <w:sz w:val="32"/>
          <w:szCs w:val="32"/>
        </w:rPr>
        <w:t>部门整体支出绩效存在问题及改进措施。</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（1）存在问题</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1）项目预算不够科学，存在对下年度工作的统筹考虑还不够周全和详细，导致编制出的预算不够全面和准确，整个2</w:t>
      </w:r>
      <w:r>
        <w:rPr>
          <w:rFonts w:ascii="仿宋_GB2312" w:eastAsia="仿宋_GB2312"/>
          <w:sz w:val="32"/>
          <w:szCs w:val="32"/>
        </w:rPr>
        <w:t>019</w:t>
      </w:r>
      <w:r>
        <w:rPr>
          <w:rFonts w:hint="eastAsia" w:ascii="仿宋_GB2312" w:eastAsia="仿宋_GB2312"/>
          <w:sz w:val="32"/>
          <w:szCs w:val="32"/>
        </w:rPr>
        <w:t>年度预算执行率均处在较低水平，执行期间调整预算的情况时有发生。</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2）整个预算执行过程中，没有过程监督机制，预算执行中，可能出现没有完全按照计划进度执行的情况。</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（2）改进措施</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 xml:space="preserve">1）我出将细化预算编制工作。在申报预算前对预算项目申报内容进行深入的必要性和可行性研究，设定和编制详细的符合我处实际需求的绩效目标。 </w:t>
      </w:r>
    </w:p>
    <w:p>
      <w:pPr>
        <w:spacing w:line="580" w:lineRule="exact"/>
        <w:ind w:firstLine="640" w:firstLineChars="200"/>
        <w:rPr>
          <w:rFonts w:ascii="仿宋_GB2312" w:eastAsia="仿宋_GB2312"/>
          <w:sz w:val="32"/>
          <w:szCs w:val="32"/>
        </w:rPr>
      </w:pPr>
      <w:r>
        <w:rPr>
          <w:rFonts w:ascii="仿宋_GB2312" w:eastAsia="仿宋_GB2312"/>
          <w:sz w:val="32"/>
          <w:szCs w:val="32"/>
        </w:rPr>
        <w:t>2</w:t>
      </w:r>
      <w:r>
        <w:rPr>
          <w:rFonts w:hint="eastAsia" w:ascii="仿宋_GB2312" w:eastAsia="仿宋_GB2312"/>
          <w:sz w:val="32"/>
          <w:szCs w:val="32"/>
        </w:rPr>
        <w:t>）我处将加强单位内部培训新《预算法》、《行政事业单位会计制度》，规范部门预算收支核算，一是制定和完善基本支出、项目支出等各项支出标准，严格按项目和进度执行预算，增强预算的约束力和严肃性。二是提升观念，认识预算工作的重要性；明确预算目标，加强预算编制工作的科学性和有效性。</w:t>
      </w:r>
    </w:p>
    <w:p>
      <w:pPr>
        <w:spacing w:line="580" w:lineRule="exact"/>
        <w:ind w:firstLine="643" w:firstLineChars="200"/>
        <w:rPr>
          <w:rFonts w:ascii="仿宋_GB2312" w:eastAsia="仿宋_GB2312"/>
          <w:sz w:val="32"/>
          <w:szCs w:val="32"/>
        </w:rPr>
      </w:pPr>
      <w:r>
        <w:rPr>
          <w:rFonts w:hint="eastAsia" w:ascii="楷体_GB2312" w:eastAsia="楷体_GB2312"/>
          <w:b/>
          <w:sz w:val="32"/>
          <w:szCs w:val="32"/>
        </w:rPr>
        <w:t>（三）</w:t>
      </w:r>
      <w:r>
        <w:rPr>
          <w:rFonts w:hint="eastAsia" w:ascii="仿宋_GB2312" w:eastAsia="仿宋_GB2312"/>
          <w:sz w:val="32"/>
          <w:szCs w:val="32"/>
        </w:rPr>
        <w:t>后续工作计划、相关建议等。</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1）推进项目预算执行的时效性。严格按照批准的预算，有序推进项目开展，确保项目早落地、早见效。认真开展中期评估，根据情况适时对绩效不佳的项目进行调整，强化预算执行，完善专项资金分配和拨付管理，避免资金闲置，切实提高资金使用效率。</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2）引进电子监督，充分利用网络等信息产品带来的便利，使信息接受更加顺畅，审批更加及时，从而提高预算执行工作效率。</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3）加强沟通与辅导、提高认识。根据制定的考核目标及关键考核指标，预算执行监督部门应积极与预算执行部门进行沟通，确定指标制定的合理性、执行的有效性等，为将来目标制定提供可参考的依据。</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4）强化考核结果应用。建立完善考核结果应与年度评比，工资奖惩等制度，并积极推动执行。</w:t>
      </w:r>
    </w:p>
    <w:p>
      <w:pPr>
        <w:spacing w:line="580" w:lineRule="exact"/>
        <w:ind w:firstLine="640" w:firstLineChars="200"/>
        <w:rPr>
          <w:rFonts w:ascii="黑体" w:hAnsi="黑体" w:eastAsia="黑体"/>
          <w:sz w:val="32"/>
          <w:szCs w:val="32"/>
        </w:rPr>
      </w:pPr>
      <w:r>
        <w:rPr>
          <w:rFonts w:hint="eastAsia" w:ascii="黑体" w:hAnsi="黑体" w:eastAsia="黑体"/>
          <w:sz w:val="32"/>
          <w:szCs w:val="32"/>
        </w:rPr>
        <w:t>四、部门整体支出绩效评价指标评分情况</w:t>
      </w:r>
    </w:p>
    <w:p>
      <w:pPr>
        <w:spacing w:line="580" w:lineRule="exact"/>
        <w:ind w:firstLine="640" w:firstLineChars="200"/>
        <w:rPr>
          <w:rFonts w:ascii="仿宋_GB2312" w:eastAsia="仿宋_GB2312"/>
          <w:sz w:val="32"/>
          <w:szCs w:val="32"/>
        </w:rPr>
        <w:sectPr>
          <w:pgSz w:w="11906" w:h="16838"/>
          <w:pgMar w:top="1440" w:right="1800" w:bottom="1440" w:left="1800" w:header="851" w:footer="992" w:gutter="0"/>
          <w:cols w:space="425" w:num="1"/>
          <w:docGrid w:type="lines" w:linePitch="312" w:charSpace="0"/>
        </w:sectPr>
      </w:pPr>
      <w:r>
        <w:rPr>
          <w:rFonts w:hint="eastAsia" w:ascii="仿宋_GB2312" w:eastAsia="仿宋_GB2312"/>
          <w:sz w:val="32"/>
          <w:szCs w:val="32"/>
        </w:rPr>
        <w:t>参照《部门整体绩效自评表》进行自评，填报得分9</w:t>
      </w:r>
      <w:r>
        <w:rPr>
          <w:rFonts w:ascii="仿宋_GB2312" w:eastAsia="仿宋_GB2312"/>
          <w:sz w:val="32"/>
          <w:szCs w:val="32"/>
        </w:rPr>
        <w:t>4.81</w:t>
      </w:r>
      <w:r>
        <w:rPr>
          <w:rFonts w:hint="eastAsia" w:ascii="仿宋_GB2312" w:eastAsia="仿宋_GB2312"/>
          <w:sz w:val="32"/>
          <w:szCs w:val="32"/>
        </w:rPr>
        <w:t>分。</w:t>
      </w:r>
    </w:p>
    <w:p>
      <w:pPr>
        <w:jc w:val="center"/>
        <w:rPr>
          <w:rFonts w:ascii="宋体" w:hAnsi="宋体"/>
          <w:b/>
          <w:bCs/>
          <w:sz w:val="28"/>
          <w:szCs w:val="28"/>
        </w:rPr>
      </w:pPr>
      <w:r>
        <w:rPr>
          <w:rFonts w:hint="eastAsia" w:ascii="宋体" w:hAnsi="宋体"/>
          <w:b/>
          <w:bCs/>
          <w:sz w:val="28"/>
          <w:szCs w:val="28"/>
        </w:rPr>
        <w:t>2019年度部门整体支出绩效自评表</w:t>
      </w:r>
    </w:p>
    <w:tbl>
      <w:tblPr>
        <w:tblStyle w:val="6"/>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33"/>
        <w:gridCol w:w="1253"/>
        <w:gridCol w:w="1364"/>
        <w:gridCol w:w="1565"/>
        <w:gridCol w:w="3130"/>
        <w:gridCol w:w="3623"/>
        <w:gridCol w:w="16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76" w:type="pct"/>
            <w:noWrap/>
            <w:vAlign w:val="center"/>
          </w:tcPr>
          <w:p>
            <w:pPr>
              <w:rPr>
                <w:sz w:val="18"/>
                <w:szCs w:val="18"/>
              </w:rPr>
            </w:pPr>
            <w:r>
              <w:rPr>
                <w:rFonts w:hint="eastAsia"/>
                <w:sz w:val="18"/>
                <w:szCs w:val="18"/>
              </w:rPr>
              <w:t>部门单位名称</w:t>
            </w:r>
          </w:p>
        </w:tc>
        <w:tc>
          <w:tcPr>
            <w:tcW w:w="1475" w:type="pct"/>
            <w:gridSpan w:val="3"/>
            <w:noWrap/>
            <w:vAlign w:val="center"/>
          </w:tcPr>
          <w:p>
            <w:pPr>
              <w:rPr>
                <w:sz w:val="18"/>
                <w:szCs w:val="18"/>
              </w:rPr>
            </w:pPr>
            <w:r>
              <w:rPr>
                <w:rFonts w:hint="eastAsia"/>
                <w:sz w:val="18"/>
                <w:szCs w:val="18"/>
              </w:rPr>
              <w:t>深圳市大梅沙海滨公园管理处</w:t>
            </w:r>
          </w:p>
        </w:tc>
        <w:tc>
          <w:tcPr>
            <w:tcW w:w="1104" w:type="pct"/>
            <w:noWrap/>
            <w:vAlign w:val="center"/>
          </w:tcPr>
          <w:p>
            <w:pPr>
              <w:rPr>
                <w:sz w:val="18"/>
                <w:szCs w:val="18"/>
              </w:rPr>
            </w:pPr>
            <w:r>
              <w:rPr>
                <w:rFonts w:hint="eastAsia"/>
                <w:sz w:val="18"/>
                <w:szCs w:val="18"/>
              </w:rPr>
              <w:t>全年预算数</w:t>
            </w:r>
          </w:p>
        </w:tc>
        <w:tc>
          <w:tcPr>
            <w:tcW w:w="1278" w:type="pct"/>
            <w:noWrap/>
            <w:vAlign w:val="center"/>
          </w:tcPr>
          <w:p>
            <w:pPr>
              <w:rPr>
                <w:sz w:val="18"/>
                <w:szCs w:val="18"/>
              </w:rPr>
            </w:pPr>
            <w:r>
              <w:rPr>
                <w:rFonts w:hint="eastAsia"/>
                <w:sz w:val="18"/>
                <w:szCs w:val="18"/>
              </w:rPr>
              <w:t>全年执行数</w:t>
            </w:r>
          </w:p>
        </w:tc>
        <w:tc>
          <w:tcPr>
            <w:tcW w:w="568" w:type="pct"/>
            <w:noWrap/>
            <w:vAlign w:val="center"/>
          </w:tcPr>
          <w:p>
            <w:pPr>
              <w:rPr>
                <w:sz w:val="18"/>
                <w:szCs w:val="18"/>
              </w:rPr>
            </w:pPr>
            <w:r>
              <w:rPr>
                <w:rFonts w:hint="eastAsia"/>
                <w:sz w:val="18"/>
                <w:szCs w:val="18"/>
              </w:rPr>
              <w:t>执行率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576" w:type="pct"/>
            <w:vMerge w:val="restart"/>
            <w:noWrap/>
            <w:vAlign w:val="center"/>
          </w:tcPr>
          <w:p>
            <w:pPr>
              <w:rPr>
                <w:sz w:val="18"/>
                <w:szCs w:val="18"/>
              </w:rPr>
            </w:pPr>
            <w:r>
              <w:rPr>
                <w:rFonts w:hint="eastAsia"/>
                <w:sz w:val="18"/>
                <w:szCs w:val="18"/>
              </w:rPr>
              <w:t>整体支出规模</w:t>
            </w:r>
          </w:p>
        </w:tc>
        <w:tc>
          <w:tcPr>
            <w:tcW w:w="1475" w:type="pct"/>
            <w:gridSpan w:val="3"/>
            <w:vAlign w:val="center"/>
          </w:tcPr>
          <w:p>
            <w:pPr>
              <w:rPr>
                <w:sz w:val="18"/>
                <w:szCs w:val="18"/>
              </w:rPr>
            </w:pPr>
            <w:r>
              <w:rPr>
                <w:rFonts w:hint="eastAsia"/>
                <w:sz w:val="18"/>
                <w:szCs w:val="18"/>
              </w:rPr>
              <w:t>财政拨款</w:t>
            </w:r>
          </w:p>
        </w:tc>
        <w:tc>
          <w:tcPr>
            <w:tcW w:w="1104" w:type="pct"/>
            <w:noWrap/>
            <w:vAlign w:val="center"/>
          </w:tcPr>
          <w:p>
            <w:pPr>
              <w:rPr>
                <w:sz w:val="18"/>
                <w:szCs w:val="18"/>
              </w:rPr>
            </w:pPr>
            <w:r>
              <w:rPr>
                <w:rFonts w:hint="eastAsia"/>
                <w:sz w:val="18"/>
                <w:szCs w:val="18"/>
              </w:rPr>
              <w:t>46,503,645.92</w:t>
            </w:r>
          </w:p>
        </w:tc>
        <w:tc>
          <w:tcPr>
            <w:tcW w:w="1278" w:type="pct"/>
            <w:noWrap/>
            <w:vAlign w:val="center"/>
          </w:tcPr>
          <w:p>
            <w:pPr>
              <w:rPr>
                <w:sz w:val="18"/>
                <w:szCs w:val="18"/>
              </w:rPr>
            </w:pPr>
            <w:r>
              <w:rPr>
                <w:rFonts w:hint="eastAsia"/>
                <w:sz w:val="18"/>
                <w:szCs w:val="18"/>
              </w:rPr>
              <w:t>40,548,068.61</w:t>
            </w:r>
          </w:p>
        </w:tc>
        <w:tc>
          <w:tcPr>
            <w:tcW w:w="568" w:type="pct"/>
            <w:noWrap/>
            <w:vAlign w:val="center"/>
          </w:tcPr>
          <w:p>
            <w:pPr>
              <w:rPr>
                <w:sz w:val="18"/>
                <w:szCs w:val="18"/>
              </w:rPr>
            </w:pPr>
            <w:r>
              <w:rPr>
                <w:rFonts w:hint="eastAsia"/>
                <w:sz w:val="18"/>
                <w:szCs w:val="18"/>
              </w:rPr>
              <w:t>87.19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76" w:type="pct"/>
            <w:vMerge w:val="continue"/>
            <w:vAlign w:val="center"/>
          </w:tcPr>
          <w:p>
            <w:pPr>
              <w:rPr>
                <w:sz w:val="18"/>
                <w:szCs w:val="18"/>
              </w:rPr>
            </w:pPr>
          </w:p>
        </w:tc>
        <w:tc>
          <w:tcPr>
            <w:tcW w:w="923" w:type="pct"/>
            <w:gridSpan w:val="2"/>
            <w:vMerge w:val="restart"/>
            <w:noWrap/>
            <w:vAlign w:val="center"/>
          </w:tcPr>
          <w:p>
            <w:pPr>
              <w:rPr>
                <w:sz w:val="18"/>
                <w:szCs w:val="18"/>
              </w:rPr>
            </w:pPr>
            <w:r>
              <w:rPr>
                <w:rFonts w:hint="eastAsia"/>
                <w:sz w:val="18"/>
                <w:szCs w:val="18"/>
              </w:rPr>
              <w:t>资金结构：</w:t>
            </w:r>
          </w:p>
        </w:tc>
        <w:tc>
          <w:tcPr>
            <w:tcW w:w="552" w:type="pct"/>
            <w:noWrap/>
            <w:vAlign w:val="center"/>
          </w:tcPr>
          <w:p>
            <w:pPr>
              <w:rPr>
                <w:sz w:val="18"/>
                <w:szCs w:val="18"/>
              </w:rPr>
            </w:pPr>
            <w:r>
              <w:rPr>
                <w:rFonts w:hint="eastAsia"/>
                <w:sz w:val="18"/>
                <w:szCs w:val="18"/>
              </w:rPr>
              <w:t>基本支出</w:t>
            </w:r>
          </w:p>
        </w:tc>
        <w:tc>
          <w:tcPr>
            <w:tcW w:w="1104" w:type="pct"/>
            <w:noWrap/>
            <w:vAlign w:val="center"/>
          </w:tcPr>
          <w:p>
            <w:pPr>
              <w:rPr>
                <w:sz w:val="18"/>
                <w:szCs w:val="18"/>
              </w:rPr>
            </w:pPr>
            <w:r>
              <w:rPr>
                <w:rFonts w:hint="eastAsia"/>
                <w:sz w:val="18"/>
                <w:szCs w:val="18"/>
              </w:rPr>
              <w:t>14,357,685.92</w:t>
            </w:r>
          </w:p>
        </w:tc>
        <w:tc>
          <w:tcPr>
            <w:tcW w:w="1278" w:type="pct"/>
            <w:noWrap/>
            <w:vAlign w:val="center"/>
          </w:tcPr>
          <w:p>
            <w:pPr>
              <w:rPr>
                <w:sz w:val="18"/>
                <w:szCs w:val="18"/>
              </w:rPr>
            </w:pPr>
            <w:r>
              <w:rPr>
                <w:rFonts w:hint="eastAsia"/>
                <w:sz w:val="18"/>
                <w:szCs w:val="18"/>
              </w:rPr>
              <w:t>12,613,031.73</w:t>
            </w:r>
          </w:p>
        </w:tc>
        <w:tc>
          <w:tcPr>
            <w:tcW w:w="568" w:type="pct"/>
            <w:noWrap/>
            <w:vAlign w:val="center"/>
          </w:tcPr>
          <w:p>
            <w:pPr>
              <w:rPr>
                <w:sz w:val="18"/>
                <w:szCs w:val="18"/>
              </w:rPr>
            </w:pPr>
            <w:r>
              <w:rPr>
                <w:rFonts w:hint="eastAsia"/>
                <w:sz w:val="18"/>
                <w:szCs w:val="18"/>
              </w:rPr>
              <w:t>87.85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76" w:type="pct"/>
            <w:vMerge w:val="continue"/>
            <w:vAlign w:val="center"/>
          </w:tcPr>
          <w:p>
            <w:pPr>
              <w:rPr>
                <w:sz w:val="18"/>
                <w:szCs w:val="18"/>
              </w:rPr>
            </w:pPr>
          </w:p>
        </w:tc>
        <w:tc>
          <w:tcPr>
            <w:tcW w:w="923" w:type="pct"/>
            <w:gridSpan w:val="2"/>
            <w:vMerge w:val="continue"/>
            <w:vAlign w:val="center"/>
          </w:tcPr>
          <w:p>
            <w:pPr>
              <w:rPr>
                <w:sz w:val="18"/>
                <w:szCs w:val="18"/>
              </w:rPr>
            </w:pPr>
          </w:p>
        </w:tc>
        <w:tc>
          <w:tcPr>
            <w:tcW w:w="552" w:type="pct"/>
            <w:noWrap/>
            <w:vAlign w:val="center"/>
          </w:tcPr>
          <w:p>
            <w:pPr>
              <w:rPr>
                <w:sz w:val="18"/>
                <w:szCs w:val="18"/>
              </w:rPr>
            </w:pPr>
            <w:r>
              <w:rPr>
                <w:rFonts w:hint="eastAsia"/>
                <w:sz w:val="18"/>
                <w:szCs w:val="18"/>
              </w:rPr>
              <w:t>项目支出</w:t>
            </w:r>
          </w:p>
        </w:tc>
        <w:tc>
          <w:tcPr>
            <w:tcW w:w="1104" w:type="pct"/>
            <w:vAlign w:val="center"/>
          </w:tcPr>
          <w:p>
            <w:pPr>
              <w:rPr>
                <w:sz w:val="18"/>
                <w:szCs w:val="18"/>
              </w:rPr>
            </w:pPr>
            <w:r>
              <w:rPr>
                <w:rFonts w:hint="eastAsia"/>
                <w:sz w:val="18"/>
                <w:szCs w:val="18"/>
              </w:rPr>
              <w:t>32,145,960.00</w:t>
            </w:r>
          </w:p>
        </w:tc>
        <w:tc>
          <w:tcPr>
            <w:tcW w:w="1278" w:type="pct"/>
            <w:noWrap/>
            <w:vAlign w:val="center"/>
          </w:tcPr>
          <w:p>
            <w:pPr>
              <w:rPr>
                <w:sz w:val="18"/>
                <w:szCs w:val="18"/>
              </w:rPr>
            </w:pPr>
            <w:r>
              <w:rPr>
                <w:rFonts w:hint="eastAsia"/>
                <w:sz w:val="18"/>
                <w:szCs w:val="18"/>
              </w:rPr>
              <w:t>27,935,036.88</w:t>
            </w:r>
          </w:p>
        </w:tc>
        <w:tc>
          <w:tcPr>
            <w:tcW w:w="568" w:type="pct"/>
            <w:noWrap/>
            <w:vAlign w:val="center"/>
          </w:tcPr>
          <w:p>
            <w:pPr>
              <w:rPr>
                <w:sz w:val="18"/>
                <w:szCs w:val="18"/>
              </w:rPr>
            </w:pPr>
            <w:r>
              <w:rPr>
                <w:rFonts w:hint="eastAsia"/>
                <w:sz w:val="18"/>
                <w:szCs w:val="18"/>
              </w:rPr>
              <w:t>86.9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000" w:type="pct"/>
            <w:gridSpan w:val="7"/>
            <w:noWrap/>
            <w:vAlign w:val="center"/>
          </w:tcPr>
          <w:p>
            <w:pPr>
              <w:rPr>
                <w:sz w:val="18"/>
                <w:szCs w:val="18"/>
              </w:rPr>
            </w:pPr>
            <w:r>
              <w:rPr>
                <w:rFonts w:hint="eastAsia"/>
                <w:sz w:val="18"/>
                <w:szCs w:val="18"/>
              </w:rPr>
              <w:t>分解目标自评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76" w:type="pct"/>
            <w:noWrap/>
            <w:vAlign w:val="center"/>
          </w:tcPr>
          <w:p>
            <w:pPr>
              <w:rPr>
                <w:sz w:val="18"/>
                <w:szCs w:val="18"/>
              </w:rPr>
            </w:pPr>
            <w:r>
              <w:rPr>
                <w:rFonts w:hint="eastAsia"/>
                <w:sz w:val="18"/>
                <w:szCs w:val="18"/>
              </w:rPr>
              <w:t>一级指标</w:t>
            </w:r>
          </w:p>
        </w:tc>
        <w:tc>
          <w:tcPr>
            <w:tcW w:w="442" w:type="pct"/>
            <w:noWrap/>
            <w:vAlign w:val="center"/>
          </w:tcPr>
          <w:p>
            <w:pPr>
              <w:rPr>
                <w:sz w:val="18"/>
                <w:szCs w:val="18"/>
              </w:rPr>
            </w:pPr>
            <w:r>
              <w:rPr>
                <w:rFonts w:hint="eastAsia"/>
                <w:sz w:val="18"/>
                <w:szCs w:val="18"/>
              </w:rPr>
              <w:t>二级指标</w:t>
            </w:r>
          </w:p>
        </w:tc>
        <w:tc>
          <w:tcPr>
            <w:tcW w:w="481" w:type="pct"/>
            <w:noWrap/>
            <w:vAlign w:val="center"/>
          </w:tcPr>
          <w:p>
            <w:pPr>
              <w:rPr>
                <w:sz w:val="18"/>
                <w:szCs w:val="18"/>
              </w:rPr>
            </w:pPr>
            <w:r>
              <w:rPr>
                <w:rFonts w:hint="eastAsia"/>
                <w:sz w:val="18"/>
                <w:szCs w:val="18"/>
              </w:rPr>
              <w:t>三级指标</w:t>
            </w:r>
          </w:p>
        </w:tc>
        <w:tc>
          <w:tcPr>
            <w:tcW w:w="2934" w:type="pct"/>
            <w:gridSpan w:val="3"/>
            <w:noWrap/>
            <w:vAlign w:val="center"/>
          </w:tcPr>
          <w:p>
            <w:pPr>
              <w:rPr>
                <w:sz w:val="18"/>
                <w:szCs w:val="18"/>
              </w:rPr>
            </w:pPr>
            <w:r>
              <w:rPr>
                <w:rFonts w:hint="eastAsia"/>
                <w:sz w:val="18"/>
                <w:szCs w:val="18"/>
              </w:rPr>
              <w:t>参考评分标准</w:t>
            </w:r>
          </w:p>
        </w:tc>
        <w:tc>
          <w:tcPr>
            <w:tcW w:w="568" w:type="pct"/>
            <w:noWrap/>
            <w:vAlign w:val="center"/>
          </w:tcPr>
          <w:p>
            <w:pPr>
              <w:rPr>
                <w:sz w:val="18"/>
                <w:szCs w:val="18"/>
              </w:rPr>
            </w:pPr>
            <w:r>
              <w:rPr>
                <w:rFonts w:hint="eastAsia"/>
                <w:sz w:val="18"/>
                <w:szCs w:val="18"/>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9" w:hRule="atLeast"/>
        </w:trPr>
        <w:tc>
          <w:tcPr>
            <w:tcW w:w="576" w:type="pct"/>
            <w:vMerge w:val="restart"/>
            <w:vAlign w:val="center"/>
          </w:tcPr>
          <w:p>
            <w:pPr>
              <w:rPr>
                <w:sz w:val="18"/>
                <w:szCs w:val="18"/>
              </w:rPr>
            </w:pPr>
            <w:r>
              <w:rPr>
                <w:rFonts w:hint="eastAsia"/>
                <w:sz w:val="18"/>
                <w:szCs w:val="18"/>
              </w:rPr>
              <w:t>部门决策(25分)</w:t>
            </w:r>
          </w:p>
        </w:tc>
        <w:tc>
          <w:tcPr>
            <w:tcW w:w="442" w:type="pct"/>
            <w:vMerge w:val="restart"/>
            <w:vAlign w:val="center"/>
          </w:tcPr>
          <w:p>
            <w:pPr>
              <w:rPr>
                <w:sz w:val="18"/>
                <w:szCs w:val="18"/>
              </w:rPr>
            </w:pPr>
            <w:r>
              <w:rPr>
                <w:rFonts w:hint="eastAsia"/>
                <w:sz w:val="18"/>
                <w:szCs w:val="18"/>
              </w:rPr>
              <w:t>预算编制(10分)</w:t>
            </w:r>
          </w:p>
        </w:tc>
        <w:tc>
          <w:tcPr>
            <w:tcW w:w="481" w:type="pct"/>
            <w:vAlign w:val="center"/>
          </w:tcPr>
          <w:p>
            <w:pPr>
              <w:rPr>
                <w:sz w:val="18"/>
                <w:szCs w:val="18"/>
              </w:rPr>
            </w:pPr>
            <w:r>
              <w:rPr>
                <w:rFonts w:hint="eastAsia"/>
                <w:sz w:val="18"/>
                <w:szCs w:val="18"/>
              </w:rPr>
              <w:t>预算编制合理性(5分)</w:t>
            </w:r>
          </w:p>
        </w:tc>
        <w:tc>
          <w:tcPr>
            <w:tcW w:w="2934" w:type="pct"/>
            <w:gridSpan w:val="3"/>
            <w:vAlign w:val="center"/>
          </w:tcPr>
          <w:p>
            <w:pPr>
              <w:rPr>
                <w:sz w:val="18"/>
                <w:szCs w:val="18"/>
              </w:rPr>
            </w:pPr>
            <w:r>
              <w:rPr>
                <w:rFonts w:hint="eastAsia"/>
                <w:sz w:val="18"/>
                <w:szCs w:val="18"/>
              </w:rPr>
              <w:t>1.部门预算编制、分配符合本部门职责、符合区委区政府方针政策和工作要求（1分）；</w:t>
            </w:r>
            <w:r>
              <w:rPr>
                <w:rFonts w:hint="eastAsia"/>
                <w:sz w:val="18"/>
                <w:szCs w:val="18"/>
              </w:rPr>
              <w:br w:type="textWrapping"/>
            </w:r>
            <w:r>
              <w:rPr>
                <w:rFonts w:hint="eastAsia"/>
                <w:sz w:val="18"/>
                <w:szCs w:val="18"/>
              </w:rPr>
              <w:t xml:space="preserve">2.部门预算资金能根据年度工作重点，在不同项目、不同用途之间合理分配（1分）；                                               </w:t>
            </w:r>
            <w:r>
              <w:rPr>
                <w:rFonts w:hint="eastAsia"/>
                <w:sz w:val="18"/>
                <w:szCs w:val="18"/>
              </w:rPr>
              <w:br w:type="textWrapping"/>
            </w:r>
            <w:r>
              <w:rPr>
                <w:rFonts w:hint="eastAsia"/>
                <w:sz w:val="18"/>
                <w:szCs w:val="18"/>
              </w:rPr>
              <w:t xml:space="preserve">3.专项资金编制细化程度合理，未出现因年中调剂导致部门预决算差异过大问题（1分）；                                                                                </w:t>
            </w:r>
            <w:r>
              <w:rPr>
                <w:rFonts w:hint="eastAsia"/>
                <w:sz w:val="18"/>
                <w:szCs w:val="18"/>
              </w:rPr>
              <w:br w:type="textWrapping"/>
            </w:r>
            <w:r>
              <w:rPr>
                <w:rFonts w:hint="eastAsia"/>
                <w:sz w:val="18"/>
                <w:szCs w:val="18"/>
              </w:rPr>
              <w:t>4.功能分类和经济分类编制准确，年度中间无大量调剂，未发生项目之间频繁调剂（1分）；</w:t>
            </w:r>
            <w:r>
              <w:rPr>
                <w:rFonts w:hint="eastAsia"/>
                <w:sz w:val="18"/>
                <w:szCs w:val="18"/>
              </w:rPr>
              <w:br w:type="textWrapping"/>
            </w:r>
            <w:r>
              <w:rPr>
                <w:rFonts w:hint="eastAsia"/>
                <w:sz w:val="18"/>
                <w:szCs w:val="18"/>
              </w:rPr>
              <w:t>5.部门预算分配不固化，能根据实际情况合理调整，不存在项目支出进度慢、完成率低、绩效较差，但连年持续安排预算等不合理的情况（1分）。</w:t>
            </w:r>
          </w:p>
        </w:tc>
        <w:tc>
          <w:tcPr>
            <w:tcW w:w="568" w:type="pct"/>
            <w:vAlign w:val="center"/>
          </w:tcPr>
          <w:p>
            <w:pPr>
              <w:rPr>
                <w:sz w:val="18"/>
                <w:szCs w:val="18"/>
              </w:rPr>
            </w:pPr>
            <w:r>
              <w:rPr>
                <w:rFonts w:hint="eastAsia"/>
                <w:sz w:val="18"/>
                <w:szCs w:val="18"/>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0" w:hRule="atLeast"/>
        </w:trPr>
        <w:tc>
          <w:tcPr>
            <w:tcW w:w="576" w:type="pct"/>
            <w:vMerge w:val="continue"/>
            <w:vAlign w:val="center"/>
          </w:tcPr>
          <w:p>
            <w:pPr>
              <w:rPr>
                <w:sz w:val="18"/>
                <w:szCs w:val="18"/>
              </w:rPr>
            </w:pPr>
          </w:p>
        </w:tc>
        <w:tc>
          <w:tcPr>
            <w:tcW w:w="442" w:type="pct"/>
            <w:vMerge w:val="continue"/>
            <w:vAlign w:val="center"/>
          </w:tcPr>
          <w:p>
            <w:pPr>
              <w:rPr>
                <w:sz w:val="18"/>
                <w:szCs w:val="18"/>
              </w:rPr>
            </w:pPr>
          </w:p>
        </w:tc>
        <w:tc>
          <w:tcPr>
            <w:tcW w:w="481" w:type="pct"/>
            <w:vAlign w:val="center"/>
          </w:tcPr>
          <w:p>
            <w:pPr>
              <w:rPr>
                <w:sz w:val="18"/>
                <w:szCs w:val="18"/>
              </w:rPr>
            </w:pPr>
            <w:r>
              <w:rPr>
                <w:rFonts w:hint="eastAsia"/>
                <w:sz w:val="18"/>
                <w:szCs w:val="18"/>
              </w:rPr>
              <w:t>预算编制规范性(5分)</w:t>
            </w:r>
          </w:p>
        </w:tc>
        <w:tc>
          <w:tcPr>
            <w:tcW w:w="2934" w:type="pct"/>
            <w:gridSpan w:val="3"/>
            <w:vAlign w:val="center"/>
          </w:tcPr>
          <w:p>
            <w:pPr>
              <w:rPr>
                <w:sz w:val="18"/>
                <w:szCs w:val="18"/>
              </w:rPr>
            </w:pPr>
            <w:r>
              <w:rPr>
                <w:rFonts w:hint="eastAsia"/>
                <w:sz w:val="18"/>
                <w:szCs w:val="18"/>
              </w:rPr>
              <w:t>1.部门（单位）预算编制符合财政部门当年度关于预算编制的各项原则和要求，符合专项资金预算编制、项目库管理、新增项目事前绩效评估等要求（5分）；</w:t>
            </w:r>
            <w:r>
              <w:rPr>
                <w:rFonts w:hint="eastAsia"/>
                <w:sz w:val="18"/>
                <w:szCs w:val="18"/>
              </w:rPr>
              <w:br w:type="textWrapping"/>
            </w:r>
            <w:r>
              <w:rPr>
                <w:rFonts w:hint="eastAsia"/>
                <w:sz w:val="18"/>
                <w:szCs w:val="18"/>
              </w:rPr>
              <w:t>2.发现一项不符合的扣1分，扣完为止。</w:t>
            </w:r>
            <w:r>
              <w:rPr>
                <w:rFonts w:hint="eastAsia"/>
                <w:sz w:val="18"/>
                <w:szCs w:val="18"/>
              </w:rPr>
              <w:br w:type="textWrapping"/>
            </w:r>
            <w:r>
              <w:rPr>
                <w:rFonts w:hint="eastAsia"/>
                <w:sz w:val="18"/>
                <w:szCs w:val="18"/>
              </w:rPr>
              <w:t>本指标需对照相应年度由财政部门印发的部门预算编制工作方案、通知和有关制度文件，根据实际情况评分。</w:t>
            </w:r>
          </w:p>
        </w:tc>
        <w:tc>
          <w:tcPr>
            <w:tcW w:w="568" w:type="pct"/>
            <w:vAlign w:val="center"/>
          </w:tcPr>
          <w:p>
            <w:pPr>
              <w:rPr>
                <w:sz w:val="18"/>
                <w:szCs w:val="18"/>
              </w:rPr>
            </w:pPr>
            <w:r>
              <w:rPr>
                <w:rFonts w:hint="eastAsia"/>
                <w:sz w:val="18"/>
                <w:szCs w:val="18"/>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0" w:hRule="atLeast"/>
        </w:trPr>
        <w:tc>
          <w:tcPr>
            <w:tcW w:w="576" w:type="pct"/>
            <w:vMerge w:val="continue"/>
            <w:vAlign w:val="center"/>
          </w:tcPr>
          <w:p>
            <w:pPr>
              <w:rPr>
                <w:sz w:val="18"/>
                <w:szCs w:val="18"/>
              </w:rPr>
            </w:pPr>
          </w:p>
        </w:tc>
        <w:tc>
          <w:tcPr>
            <w:tcW w:w="442" w:type="pct"/>
            <w:vMerge w:val="restart"/>
            <w:vAlign w:val="center"/>
          </w:tcPr>
          <w:p>
            <w:pPr>
              <w:rPr>
                <w:sz w:val="18"/>
                <w:szCs w:val="18"/>
              </w:rPr>
            </w:pPr>
            <w:r>
              <w:rPr>
                <w:rFonts w:hint="eastAsia"/>
                <w:sz w:val="18"/>
                <w:szCs w:val="18"/>
              </w:rPr>
              <w:t>目标设置(15分)</w:t>
            </w:r>
          </w:p>
        </w:tc>
        <w:tc>
          <w:tcPr>
            <w:tcW w:w="481" w:type="pct"/>
            <w:vAlign w:val="center"/>
          </w:tcPr>
          <w:p>
            <w:pPr>
              <w:rPr>
                <w:sz w:val="18"/>
                <w:szCs w:val="18"/>
              </w:rPr>
            </w:pPr>
            <w:r>
              <w:rPr>
                <w:rFonts w:hint="eastAsia"/>
                <w:sz w:val="18"/>
                <w:szCs w:val="18"/>
              </w:rPr>
              <w:t>绩效目标完整性(5分)</w:t>
            </w:r>
          </w:p>
        </w:tc>
        <w:tc>
          <w:tcPr>
            <w:tcW w:w="2934" w:type="pct"/>
            <w:gridSpan w:val="3"/>
            <w:vAlign w:val="center"/>
          </w:tcPr>
          <w:p>
            <w:pPr>
              <w:rPr>
                <w:sz w:val="18"/>
                <w:szCs w:val="18"/>
              </w:rPr>
            </w:pPr>
            <w:r>
              <w:rPr>
                <w:rFonts w:hint="eastAsia"/>
                <w:sz w:val="18"/>
                <w:szCs w:val="18"/>
              </w:rPr>
              <w:t>1.部门（单位）按要求编报部门整体绩效目标（1分）；</w:t>
            </w:r>
            <w:r>
              <w:rPr>
                <w:rFonts w:hint="eastAsia"/>
                <w:sz w:val="18"/>
                <w:szCs w:val="18"/>
              </w:rPr>
              <w:br w:type="textWrapping"/>
            </w:r>
            <w:r>
              <w:rPr>
                <w:rFonts w:hint="eastAsia"/>
                <w:sz w:val="18"/>
                <w:szCs w:val="18"/>
              </w:rPr>
              <w:t>2.部门（单位）按要求编制项目绩效目标（1分）；</w:t>
            </w:r>
            <w:r>
              <w:rPr>
                <w:rFonts w:hint="eastAsia"/>
                <w:sz w:val="18"/>
                <w:szCs w:val="18"/>
              </w:rPr>
              <w:br w:type="textWrapping"/>
            </w:r>
            <w:r>
              <w:rPr>
                <w:rFonts w:hint="eastAsia"/>
                <w:sz w:val="18"/>
                <w:szCs w:val="18"/>
              </w:rPr>
              <w:t>3.绩效目标申报内容完整，缺失一项扣1分，扣完为止（3分）。</w:t>
            </w:r>
          </w:p>
        </w:tc>
        <w:tc>
          <w:tcPr>
            <w:tcW w:w="568" w:type="pct"/>
            <w:vAlign w:val="center"/>
          </w:tcPr>
          <w:p>
            <w:pPr>
              <w:rPr>
                <w:sz w:val="18"/>
                <w:szCs w:val="18"/>
              </w:rPr>
            </w:pPr>
            <w:r>
              <w:rPr>
                <w:rFonts w:hint="eastAsia"/>
                <w:sz w:val="18"/>
                <w:szCs w:val="18"/>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0" w:hRule="atLeast"/>
        </w:trPr>
        <w:tc>
          <w:tcPr>
            <w:tcW w:w="576" w:type="pct"/>
            <w:vMerge w:val="continue"/>
            <w:vAlign w:val="center"/>
          </w:tcPr>
          <w:p>
            <w:pPr>
              <w:rPr>
                <w:sz w:val="18"/>
                <w:szCs w:val="18"/>
              </w:rPr>
            </w:pPr>
          </w:p>
        </w:tc>
        <w:tc>
          <w:tcPr>
            <w:tcW w:w="442" w:type="pct"/>
            <w:vMerge w:val="continue"/>
            <w:vAlign w:val="center"/>
          </w:tcPr>
          <w:p>
            <w:pPr>
              <w:rPr>
                <w:sz w:val="18"/>
                <w:szCs w:val="18"/>
              </w:rPr>
            </w:pPr>
          </w:p>
        </w:tc>
        <w:tc>
          <w:tcPr>
            <w:tcW w:w="481" w:type="pct"/>
            <w:vAlign w:val="center"/>
          </w:tcPr>
          <w:p>
            <w:pPr>
              <w:rPr>
                <w:sz w:val="18"/>
                <w:szCs w:val="18"/>
              </w:rPr>
            </w:pPr>
            <w:r>
              <w:rPr>
                <w:rFonts w:hint="eastAsia"/>
                <w:sz w:val="18"/>
                <w:szCs w:val="18"/>
              </w:rPr>
              <w:t>绩效目标合理性(5分)</w:t>
            </w:r>
          </w:p>
        </w:tc>
        <w:tc>
          <w:tcPr>
            <w:tcW w:w="2934" w:type="pct"/>
            <w:gridSpan w:val="3"/>
            <w:vAlign w:val="center"/>
          </w:tcPr>
          <w:p>
            <w:pPr>
              <w:rPr>
                <w:sz w:val="18"/>
                <w:szCs w:val="18"/>
              </w:rPr>
            </w:pPr>
            <w:r>
              <w:rPr>
                <w:rFonts w:hint="eastAsia"/>
                <w:sz w:val="18"/>
                <w:szCs w:val="18"/>
              </w:rPr>
              <w:t>1.是否符合国家法律法规、国民经济和社会发展总体规划（2分）；</w:t>
            </w:r>
            <w:r>
              <w:rPr>
                <w:rFonts w:hint="eastAsia"/>
                <w:sz w:val="18"/>
                <w:szCs w:val="18"/>
              </w:rPr>
              <w:br w:type="textWrapping"/>
            </w:r>
            <w:r>
              <w:rPr>
                <w:rFonts w:hint="eastAsia"/>
                <w:sz w:val="18"/>
                <w:szCs w:val="18"/>
              </w:rPr>
              <w:t>2.是否符合部门“三定”方案确定的职责（2分）；</w:t>
            </w:r>
            <w:r>
              <w:rPr>
                <w:rFonts w:hint="eastAsia"/>
                <w:sz w:val="18"/>
                <w:szCs w:val="18"/>
              </w:rPr>
              <w:br w:type="textWrapping"/>
            </w:r>
            <w:r>
              <w:rPr>
                <w:rFonts w:hint="eastAsia"/>
                <w:sz w:val="18"/>
                <w:szCs w:val="18"/>
              </w:rPr>
              <w:t>3.是否符合区委、区政府或本部门制定的中长期实施规划（1分）。</w:t>
            </w:r>
          </w:p>
        </w:tc>
        <w:tc>
          <w:tcPr>
            <w:tcW w:w="568" w:type="pct"/>
            <w:vAlign w:val="center"/>
          </w:tcPr>
          <w:p>
            <w:pPr>
              <w:rPr>
                <w:sz w:val="18"/>
                <w:szCs w:val="18"/>
              </w:rPr>
            </w:pPr>
            <w:r>
              <w:rPr>
                <w:rFonts w:hint="eastAsia"/>
                <w:sz w:val="18"/>
                <w:szCs w:val="18"/>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0" w:hRule="atLeast"/>
        </w:trPr>
        <w:tc>
          <w:tcPr>
            <w:tcW w:w="576" w:type="pct"/>
            <w:vMerge w:val="continue"/>
            <w:vAlign w:val="center"/>
          </w:tcPr>
          <w:p>
            <w:pPr>
              <w:rPr>
                <w:sz w:val="18"/>
                <w:szCs w:val="18"/>
              </w:rPr>
            </w:pPr>
          </w:p>
        </w:tc>
        <w:tc>
          <w:tcPr>
            <w:tcW w:w="442" w:type="pct"/>
            <w:vMerge w:val="continue"/>
            <w:vAlign w:val="center"/>
          </w:tcPr>
          <w:p>
            <w:pPr>
              <w:rPr>
                <w:sz w:val="18"/>
                <w:szCs w:val="18"/>
              </w:rPr>
            </w:pPr>
          </w:p>
        </w:tc>
        <w:tc>
          <w:tcPr>
            <w:tcW w:w="481" w:type="pct"/>
            <w:vAlign w:val="center"/>
          </w:tcPr>
          <w:p>
            <w:pPr>
              <w:rPr>
                <w:sz w:val="18"/>
                <w:szCs w:val="18"/>
              </w:rPr>
            </w:pPr>
            <w:r>
              <w:rPr>
                <w:rFonts w:hint="eastAsia"/>
                <w:sz w:val="18"/>
                <w:szCs w:val="18"/>
              </w:rPr>
              <w:t>绩效指标明确性(5分)</w:t>
            </w:r>
          </w:p>
        </w:tc>
        <w:tc>
          <w:tcPr>
            <w:tcW w:w="2934" w:type="pct"/>
            <w:gridSpan w:val="3"/>
            <w:vAlign w:val="center"/>
          </w:tcPr>
          <w:p>
            <w:pPr>
              <w:rPr>
                <w:sz w:val="18"/>
                <w:szCs w:val="18"/>
              </w:rPr>
            </w:pPr>
            <w:r>
              <w:rPr>
                <w:rFonts w:hint="eastAsia"/>
                <w:sz w:val="18"/>
                <w:szCs w:val="18"/>
              </w:rPr>
              <w:t>1.绩效指标将部门整体绩效目标细化分解为具体工作任务，与部门年度任务数或计划数相对应（2分）；</w:t>
            </w:r>
            <w:r>
              <w:rPr>
                <w:rFonts w:hint="eastAsia"/>
                <w:sz w:val="18"/>
                <w:szCs w:val="18"/>
              </w:rPr>
              <w:br w:type="textWrapping"/>
            </w:r>
            <w:r>
              <w:rPr>
                <w:rFonts w:hint="eastAsia"/>
                <w:sz w:val="18"/>
                <w:szCs w:val="18"/>
              </w:rPr>
              <w:t>2.绩效指标中包含能够明确体现部门（单位）履职效果的社会、经济、生态效益指标（2分）；</w:t>
            </w:r>
            <w:r>
              <w:rPr>
                <w:rFonts w:hint="eastAsia"/>
                <w:sz w:val="18"/>
                <w:szCs w:val="18"/>
              </w:rPr>
              <w:br w:type="textWrapping"/>
            </w:r>
            <w:r>
              <w:rPr>
                <w:rFonts w:hint="eastAsia"/>
                <w:sz w:val="18"/>
                <w:szCs w:val="18"/>
              </w:rPr>
              <w:t>3.绩效指标具有清晰、可衡量的指标值（1分）；</w:t>
            </w:r>
            <w:r>
              <w:rPr>
                <w:rFonts w:hint="eastAsia"/>
                <w:sz w:val="18"/>
                <w:szCs w:val="18"/>
              </w:rPr>
              <w:br w:type="textWrapping"/>
            </w:r>
            <w:r>
              <w:rPr>
                <w:rFonts w:hint="eastAsia"/>
                <w:sz w:val="18"/>
                <w:szCs w:val="18"/>
              </w:rPr>
              <w:t xml:space="preserve">4.绩效指标包含可量化的指标（1分）；  </w:t>
            </w:r>
            <w:r>
              <w:rPr>
                <w:rFonts w:hint="eastAsia"/>
                <w:sz w:val="18"/>
                <w:szCs w:val="18"/>
              </w:rPr>
              <w:br w:type="textWrapping"/>
            </w:r>
            <w:r>
              <w:rPr>
                <w:rFonts w:hint="eastAsia"/>
                <w:sz w:val="18"/>
                <w:szCs w:val="18"/>
              </w:rPr>
              <w:t>5.绩效指标目标值测算依据充分、符合客观事实（1分）。</w:t>
            </w:r>
          </w:p>
        </w:tc>
        <w:tc>
          <w:tcPr>
            <w:tcW w:w="568" w:type="pct"/>
            <w:vAlign w:val="center"/>
          </w:tcPr>
          <w:p>
            <w:pPr>
              <w:rPr>
                <w:sz w:val="18"/>
                <w:szCs w:val="18"/>
              </w:rPr>
            </w:pPr>
            <w:r>
              <w:rPr>
                <w:rFonts w:hint="eastAsia"/>
                <w:sz w:val="18"/>
                <w:szCs w:val="18"/>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40" w:hRule="atLeast"/>
        </w:trPr>
        <w:tc>
          <w:tcPr>
            <w:tcW w:w="576" w:type="pct"/>
            <w:vMerge w:val="restart"/>
            <w:vAlign w:val="center"/>
          </w:tcPr>
          <w:p>
            <w:pPr>
              <w:rPr>
                <w:sz w:val="18"/>
                <w:szCs w:val="18"/>
              </w:rPr>
            </w:pPr>
            <w:r>
              <w:rPr>
                <w:rFonts w:hint="eastAsia"/>
                <w:sz w:val="18"/>
                <w:szCs w:val="18"/>
              </w:rPr>
              <w:t>部门管理(20分)</w:t>
            </w:r>
          </w:p>
        </w:tc>
        <w:tc>
          <w:tcPr>
            <w:tcW w:w="442" w:type="pct"/>
            <w:vMerge w:val="restart"/>
            <w:vAlign w:val="center"/>
          </w:tcPr>
          <w:p>
            <w:pPr>
              <w:rPr>
                <w:sz w:val="18"/>
                <w:szCs w:val="18"/>
              </w:rPr>
            </w:pPr>
            <w:r>
              <w:rPr>
                <w:rFonts w:hint="eastAsia"/>
                <w:sz w:val="18"/>
                <w:szCs w:val="18"/>
              </w:rPr>
              <w:t>资金管理(8分)</w:t>
            </w:r>
          </w:p>
        </w:tc>
        <w:tc>
          <w:tcPr>
            <w:tcW w:w="481" w:type="pct"/>
            <w:vAlign w:val="center"/>
          </w:tcPr>
          <w:p>
            <w:pPr>
              <w:rPr>
                <w:sz w:val="18"/>
                <w:szCs w:val="18"/>
              </w:rPr>
            </w:pPr>
            <w:r>
              <w:rPr>
                <w:rFonts w:hint="eastAsia"/>
                <w:sz w:val="18"/>
                <w:szCs w:val="18"/>
              </w:rPr>
              <w:t>政府采购执行情况(2分)</w:t>
            </w:r>
          </w:p>
        </w:tc>
        <w:tc>
          <w:tcPr>
            <w:tcW w:w="2934" w:type="pct"/>
            <w:gridSpan w:val="3"/>
            <w:vAlign w:val="center"/>
          </w:tcPr>
          <w:p>
            <w:pPr>
              <w:rPr>
                <w:sz w:val="18"/>
                <w:szCs w:val="18"/>
              </w:rPr>
            </w:pPr>
            <w:r>
              <w:rPr>
                <w:rFonts w:hint="eastAsia"/>
                <w:sz w:val="18"/>
                <w:szCs w:val="18"/>
              </w:rPr>
              <w:t>1.政府采购执行率得分=政府采购执行率X1分</w:t>
            </w:r>
            <w:r>
              <w:rPr>
                <w:rFonts w:hint="eastAsia"/>
                <w:sz w:val="18"/>
                <w:szCs w:val="18"/>
              </w:rPr>
              <w:br w:type="textWrapping"/>
            </w:r>
            <w:r>
              <w:rPr>
                <w:rFonts w:hint="eastAsia"/>
                <w:sz w:val="18"/>
                <w:szCs w:val="18"/>
              </w:rPr>
              <w:t>政府采购执行率=（实际采购金额合计数/采购计划金额合计数）X100%</w:t>
            </w:r>
            <w:r>
              <w:rPr>
                <w:rFonts w:hint="eastAsia"/>
                <w:sz w:val="18"/>
                <w:szCs w:val="18"/>
              </w:rPr>
              <w:br w:type="textWrapping"/>
            </w:r>
            <w:r>
              <w:rPr>
                <w:rFonts w:hint="eastAsia"/>
                <w:sz w:val="18"/>
                <w:szCs w:val="18"/>
              </w:rPr>
              <w:t>如实际采购金额大于采购计划金额，本项得0分。</w:t>
            </w:r>
            <w:r>
              <w:rPr>
                <w:rFonts w:hint="eastAsia"/>
                <w:sz w:val="18"/>
                <w:szCs w:val="18"/>
              </w:rPr>
              <w:br w:type="textWrapping"/>
            </w:r>
            <w:r>
              <w:rPr>
                <w:rFonts w:hint="eastAsia"/>
                <w:sz w:val="18"/>
                <w:szCs w:val="18"/>
              </w:rPr>
              <w:t>政府采购预算是指采购机关根据事业发展计划和行政任务编制的、并经过规定程序批准的年度政府采购计划。</w:t>
            </w:r>
            <w:r>
              <w:rPr>
                <w:rFonts w:hint="eastAsia"/>
                <w:sz w:val="18"/>
                <w:szCs w:val="18"/>
              </w:rPr>
              <w:br w:type="textWrapping"/>
            </w:r>
            <w:r>
              <w:rPr>
                <w:rFonts w:hint="eastAsia"/>
                <w:sz w:val="18"/>
                <w:szCs w:val="18"/>
              </w:rPr>
              <w:t>2.政府采购政策功能的执行和落实情况（1分），落实不到位的酌情扣分。</w:t>
            </w:r>
          </w:p>
        </w:tc>
        <w:tc>
          <w:tcPr>
            <w:tcW w:w="568" w:type="pct"/>
            <w:vAlign w:val="center"/>
          </w:tcPr>
          <w:p>
            <w:pPr>
              <w:rPr>
                <w:sz w:val="18"/>
                <w:szCs w:val="18"/>
              </w:rPr>
            </w:pPr>
            <w:r>
              <w:rPr>
                <w:rFonts w:hint="eastAsia"/>
                <w:sz w:val="18"/>
                <w:szCs w:val="18"/>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0" w:hRule="atLeast"/>
        </w:trPr>
        <w:tc>
          <w:tcPr>
            <w:tcW w:w="576" w:type="pct"/>
            <w:vMerge w:val="continue"/>
            <w:vAlign w:val="center"/>
          </w:tcPr>
          <w:p>
            <w:pPr>
              <w:rPr>
                <w:sz w:val="18"/>
                <w:szCs w:val="18"/>
              </w:rPr>
            </w:pPr>
          </w:p>
        </w:tc>
        <w:tc>
          <w:tcPr>
            <w:tcW w:w="442" w:type="pct"/>
            <w:vMerge w:val="continue"/>
            <w:vAlign w:val="center"/>
          </w:tcPr>
          <w:p>
            <w:pPr>
              <w:rPr>
                <w:sz w:val="18"/>
                <w:szCs w:val="18"/>
              </w:rPr>
            </w:pPr>
          </w:p>
        </w:tc>
        <w:tc>
          <w:tcPr>
            <w:tcW w:w="481" w:type="pct"/>
            <w:vAlign w:val="center"/>
          </w:tcPr>
          <w:p>
            <w:pPr>
              <w:rPr>
                <w:sz w:val="18"/>
                <w:szCs w:val="18"/>
              </w:rPr>
            </w:pPr>
            <w:r>
              <w:rPr>
                <w:rFonts w:hint="eastAsia"/>
                <w:sz w:val="18"/>
                <w:szCs w:val="18"/>
              </w:rPr>
              <w:t>财务合规性(3分)</w:t>
            </w:r>
          </w:p>
        </w:tc>
        <w:tc>
          <w:tcPr>
            <w:tcW w:w="2934" w:type="pct"/>
            <w:gridSpan w:val="3"/>
            <w:vAlign w:val="center"/>
          </w:tcPr>
          <w:p>
            <w:pPr>
              <w:rPr>
                <w:sz w:val="18"/>
                <w:szCs w:val="18"/>
              </w:rPr>
            </w:pPr>
            <w:r>
              <w:rPr>
                <w:rFonts w:hint="eastAsia"/>
                <w:sz w:val="18"/>
                <w:szCs w:val="18"/>
              </w:rPr>
              <w:t>1.资金支出规范性（1分）。资金管理、费用标准、支付符合有关制度规定，按事项完成进度支付资金的，得1分，否则酌情扣分。</w:t>
            </w:r>
            <w:r>
              <w:rPr>
                <w:rFonts w:hint="eastAsia"/>
                <w:sz w:val="18"/>
                <w:szCs w:val="18"/>
              </w:rPr>
              <w:br w:type="textWrapping"/>
            </w:r>
            <w:r>
              <w:rPr>
                <w:rFonts w:hint="eastAsia"/>
                <w:sz w:val="18"/>
                <w:szCs w:val="18"/>
              </w:rPr>
              <w:t>2.资金调整、调剂规范性（1分）。调整、调剂资金累计在本单位部门预算总规模10%的，得1分；超出10%的，超出一个百分点扣0.1分，直至1分扣完为止。</w:t>
            </w:r>
            <w:r>
              <w:rPr>
                <w:rFonts w:hint="eastAsia"/>
                <w:sz w:val="18"/>
                <w:szCs w:val="18"/>
              </w:rPr>
              <w:br w:type="textWrapping"/>
            </w:r>
            <w:r>
              <w:rPr>
                <w:rFonts w:hint="eastAsia"/>
                <w:sz w:val="18"/>
                <w:szCs w:val="18"/>
              </w:rPr>
              <w:t>3.会计核算规范性（1分）。规范执行会计核算制度得1分，未按规定设专账核算、支出凭证不符合规定或其他核算不规范，酌情扣分。</w:t>
            </w:r>
            <w:r>
              <w:rPr>
                <w:rFonts w:hint="eastAsia"/>
                <w:sz w:val="18"/>
                <w:szCs w:val="18"/>
              </w:rPr>
              <w:br w:type="textWrapping"/>
            </w:r>
            <w:r>
              <w:rPr>
                <w:rFonts w:hint="eastAsia"/>
                <w:sz w:val="18"/>
                <w:szCs w:val="18"/>
              </w:rPr>
              <w:t>4.发生超范围、超标准支出，虚列支出，截留、挤占、挪用资金的，以及其他不符合制度规定支出，本项指标得0分。</w:t>
            </w:r>
          </w:p>
        </w:tc>
        <w:tc>
          <w:tcPr>
            <w:tcW w:w="568" w:type="pct"/>
            <w:vAlign w:val="center"/>
          </w:tcPr>
          <w:p>
            <w:pPr>
              <w:rPr>
                <w:sz w:val="18"/>
                <w:szCs w:val="18"/>
              </w:rPr>
            </w:pPr>
            <w:r>
              <w:rPr>
                <w:rFonts w:hint="eastAsia"/>
                <w:sz w:val="18"/>
                <w:szCs w:val="18"/>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0" w:hRule="atLeast"/>
        </w:trPr>
        <w:tc>
          <w:tcPr>
            <w:tcW w:w="576" w:type="pct"/>
            <w:vMerge w:val="continue"/>
            <w:vAlign w:val="center"/>
          </w:tcPr>
          <w:p>
            <w:pPr>
              <w:rPr>
                <w:sz w:val="18"/>
                <w:szCs w:val="18"/>
              </w:rPr>
            </w:pPr>
          </w:p>
        </w:tc>
        <w:tc>
          <w:tcPr>
            <w:tcW w:w="442" w:type="pct"/>
            <w:vMerge w:val="continue"/>
            <w:vAlign w:val="center"/>
          </w:tcPr>
          <w:p>
            <w:pPr>
              <w:rPr>
                <w:sz w:val="18"/>
                <w:szCs w:val="18"/>
              </w:rPr>
            </w:pPr>
          </w:p>
        </w:tc>
        <w:tc>
          <w:tcPr>
            <w:tcW w:w="481" w:type="pct"/>
            <w:vAlign w:val="center"/>
          </w:tcPr>
          <w:p>
            <w:pPr>
              <w:rPr>
                <w:sz w:val="18"/>
                <w:szCs w:val="18"/>
              </w:rPr>
            </w:pPr>
            <w:r>
              <w:rPr>
                <w:rFonts w:hint="eastAsia"/>
                <w:sz w:val="18"/>
                <w:szCs w:val="18"/>
              </w:rPr>
              <w:t>预决算信息公开(3分)</w:t>
            </w:r>
          </w:p>
        </w:tc>
        <w:tc>
          <w:tcPr>
            <w:tcW w:w="2934" w:type="pct"/>
            <w:gridSpan w:val="3"/>
            <w:vAlign w:val="center"/>
          </w:tcPr>
          <w:p>
            <w:pPr>
              <w:rPr>
                <w:sz w:val="18"/>
                <w:szCs w:val="18"/>
              </w:rPr>
            </w:pPr>
            <w:r>
              <w:rPr>
                <w:rFonts w:hint="eastAsia"/>
                <w:sz w:val="18"/>
                <w:szCs w:val="18"/>
              </w:rPr>
              <w:t>1.部门预算公开（1.5分），按以下标准分档计分；</w:t>
            </w:r>
            <w:r>
              <w:rPr>
                <w:rFonts w:hint="eastAsia"/>
                <w:sz w:val="18"/>
                <w:szCs w:val="18"/>
              </w:rPr>
              <w:br w:type="textWrapping"/>
            </w:r>
            <w:r>
              <w:rPr>
                <w:rFonts w:hint="eastAsia"/>
                <w:sz w:val="18"/>
                <w:szCs w:val="18"/>
              </w:rPr>
              <w:t>（1）按规定内容、时限、范围等各项要求进行公开的，得1.5分。</w:t>
            </w:r>
            <w:r>
              <w:rPr>
                <w:rFonts w:hint="eastAsia"/>
                <w:sz w:val="18"/>
                <w:szCs w:val="18"/>
              </w:rPr>
              <w:br w:type="textWrapping"/>
            </w:r>
            <w:r>
              <w:rPr>
                <w:rFonts w:hint="eastAsia"/>
                <w:sz w:val="18"/>
                <w:szCs w:val="18"/>
              </w:rPr>
              <w:t>（2）进行了公开，存在不符合时限、内容、范围等要求的，得1分。</w:t>
            </w:r>
            <w:r>
              <w:rPr>
                <w:rFonts w:hint="eastAsia"/>
                <w:sz w:val="18"/>
                <w:szCs w:val="18"/>
              </w:rPr>
              <w:br w:type="textWrapping"/>
            </w:r>
            <w:r>
              <w:rPr>
                <w:rFonts w:hint="eastAsia"/>
                <w:sz w:val="18"/>
                <w:szCs w:val="18"/>
              </w:rPr>
              <w:t>（3）没有进行公开的，得0分。</w:t>
            </w:r>
            <w:r>
              <w:rPr>
                <w:rFonts w:hint="eastAsia"/>
                <w:sz w:val="18"/>
                <w:szCs w:val="18"/>
              </w:rPr>
              <w:br w:type="textWrapping"/>
            </w:r>
            <w:r>
              <w:rPr>
                <w:rFonts w:hint="eastAsia"/>
                <w:sz w:val="18"/>
                <w:szCs w:val="18"/>
              </w:rPr>
              <w:t>2.部门决算公开（1.5分），按一下标准分档计分；</w:t>
            </w:r>
            <w:r>
              <w:rPr>
                <w:rFonts w:hint="eastAsia"/>
                <w:sz w:val="18"/>
                <w:szCs w:val="18"/>
              </w:rPr>
              <w:br w:type="textWrapping"/>
            </w:r>
            <w:r>
              <w:rPr>
                <w:rFonts w:hint="eastAsia"/>
                <w:sz w:val="18"/>
                <w:szCs w:val="18"/>
              </w:rPr>
              <w:t>（1）按规定内容、时限、范围等各项要求进行公开的，得1.5分。</w:t>
            </w:r>
            <w:r>
              <w:rPr>
                <w:rFonts w:hint="eastAsia"/>
                <w:sz w:val="18"/>
                <w:szCs w:val="18"/>
              </w:rPr>
              <w:br w:type="textWrapping"/>
            </w:r>
            <w:r>
              <w:rPr>
                <w:rFonts w:hint="eastAsia"/>
                <w:sz w:val="18"/>
                <w:szCs w:val="18"/>
              </w:rPr>
              <w:t>（2）进行了公开，存在不符合时限、内容、范围等要求的，得1分。</w:t>
            </w:r>
            <w:r>
              <w:rPr>
                <w:rFonts w:hint="eastAsia"/>
                <w:sz w:val="18"/>
                <w:szCs w:val="18"/>
              </w:rPr>
              <w:br w:type="textWrapping"/>
            </w:r>
            <w:r>
              <w:rPr>
                <w:rFonts w:hint="eastAsia"/>
                <w:sz w:val="18"/>
                <w:szCs w:val="18"/>
              </w:rPr>
              <w:t>（3）没有进行公开的，得0分。</w:t>
            </w:r>
            <w:r>
              <w:rPr>
                <w:rFonts w:hint="eastAsia"/>
                <w:sz w:val="18"/>
                <w:szCs w:val="18"/>
              </w:rPr>
              <w:br w:type="textWrapping"/>
            </w:r>
            <w:r>
              <w:rPr>
                <w:rFonts w:hint="eastAsia"/>
                <w:sz w:val="18"/>
                <w:szCs w:val="18"/>
              </w:rPr>
              <w:t>3.涉密部门（单位）按规定不需要公开相关预决算信息的直接得分。</w:t>
            </w:r>
          </w:p>
        </w:tc>
        <w:tc>
          <w:tcPr>
            <w:tcW w:w="568" w:type="pct"/>
            <w:vAlign w:val="center"/>
          </w:tcPr>
          <w:p>
            <w:pPr>
              <w:rPr>
                <w:sz w:val="18"/>
                <w:szCs w:val="18"/>
              </w:rPr>
            </w:pPr>
            <w:r>
              <w:rPr>
                <w:rFonts w:hint="eastAsia"/>
                <w:sz w:val="18"/>
                <w:szCs w:val="18"/>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2" w:hRule="atLeast"/>
        </w:trPr>
        <w:tc>
          <w:tcPr>
            <w:tcW w:w="576" w:type="pct"/>
            <w:vMerge w:val="continue"/>
            <w:vAlign w:val="center"/>
          </w:tcPr>
          <w:p>
            <w:pPr>
              <w:rPr>
                <w:sz w:val="18"/>
                <w:szCs w:val="18"/>
              </w:rPr>
            </w:pPr>
          </w:p>
        </w:tc>
        <w:tc>
          <w:tcPr>
            <w:tcW w:w="442" w:type="pct"/>
            <w:vMerge w:val="restart"/>
            <w:vAlign w:val="center"/>
          </w:tcPr>
          <w:p>
            <w:pPr>
              <w:rPr>
                <w:sz w:val="18"/>
                <w:szCs w:val="18"/>
              </w:rPr>
            </w:pPr>
            <w:r>
              <w:rPr>
                <w:rFonts w:hint="eastAsia"/>
                <w:sz w:val="18"/>
                <w:szCs w:val="18"/>
              </w:rPr>
              <w:t>项目管理(4分)</w:t>
            </w:r>
          </w:p>
        </w:tc>
        <w:tc>
          <w:tcPr>
            <w:tcW w:w="481" w:type="pct"/>
            <w:vAlign w:val="center"/>
          </w:tcPr>
          <w:p>
            <w:pPr>
              <w:rPr>
                <w:sz w:val="18"/>
                <w:szCs w:val="18"/>
              </w:rPr>
            </w:pPr>
            <w:r>
              <w:rPr>
                <w:rFonts w:hint="eastAsia"/>
                <w:sz w:val="18"/>
                <w:szCs w:val="18"/>
              </w:rPr>
              <w:t>项目实施程序(2分)</w:t>
            </w:r>
          </w:p>
        </w:tc>
        <w:tc>
          <w:tcPr>
            <w:tcW w:w="2934" w:type="pct"/>
            <w:gridSpan w:val="3"/>
            <w:vAlign w:val="center"/>
          </w:tcPr>
          <w:p>
            <w:pPr>
              <w:rPr>
                <w:sz w:val="18"/>
                <w:szCs w:val="18"/>
              </w:rPr>
            </w:pPr>
            <w:r>
              <w:rPr>
                <w:rFonts w:hint="eastAsia"/>
                <w:sz w:val="18"/>
                <w:szCs w:val="18"/>
              </w:rPr>
              <w:t>1.项目的设立、调整按规定履行报批程序（1分）；</w:t>
            </w:r>
            <w:r>
              <w:rPr>
                <w:rFonts w:hint="eastAsia"/>
                <w:sz w:val="18"/>
                <w:szCs w:val="18"/>
              </w:rPr>
              <w:br w:type="textWrapping"/>
            </w:r>
            <w:r>
              <w:rPr>
                <w:rFonts w:hint="eastAsia"/>
                <w:sz w:val="18"/>
                <w:szCs w:val="18"/>
              </w:rPr>
              <w:t>2.项目招投标、建设、验收以及方案实施均严格执行相关制度规定（1分）。</w:t>
            </w:r>
          </w:p>
        </w:tc>
        <w:tc>
          <w:tcPr>
            <w:tcW w:w="568" w:type="pct"/>
            <w:vAlign w:val="center"/>
          </w:tcPr>
          <w:p>
            <w:pPr>
              <w:rPr>
                <w:sz w:val="18"/>
                <w:szCs w:val="18"/>
              </w:rPr>
            </w:pPr>
            <w:r>
              <w:rPr>
                <w:rFonts w:hint="eastAsia"/>
                <w:sz w:val="18"/>
                <w:szCs w:val="18"/>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0" w:hRule="atLeast"/>
        </w:trPr>
        <w:tc>
          <w:tcPr>
            <w:tcW w:w="576" w:type="pct"/>
            <w:vMerge w:val="continue"/>
            <w:vAlign w:val="center"/>
          </w:tcPr>
          <w:p>
            <w:pPr>
              <w:rPr>
                <w:sz w:val="18"/>
                <w:szCs w:val="18"/>
              </w:rPr>
            </w:pPr>
          </w:p>
        </w:tc>
        <w:tc>
          <w:tcPr>
            <w:tcW w:w="442" w:type="pct"/>
            <w:vMerge w:val="continue"/>
            <w:vAlign w:val="center"/>
          </w:tcPr>
          <w:p>
            <w:pPr>
              <w:rPr>
                <w:sz w:val="18"/>
                <w:szCs w:val="18"/>
              </w:rPr>
            </w:pPr>
          </w:p>
        </w:tc>
        <w:tc>
          <w:tcPr>
            <w:tcW w:w="481" w:type="pct"/>
            <w:vAlign w:val="center"/>
          </w:tcPr>
          <w:p>
            <w:pPr>
              <w:rPr>
                <w:sz w:val="18"/>
                <w:szCs w:val="18"/>
              </w:rPr>
            </w:pPr>
            <w:r>
              <w:rPr>
                <w:rFonts w:hint="eastAsia"/>
                <w:sz w:val="18"/>
                <w:szCs w:val="18"/>
              </w:rPr>
              <w:t>项目监管(2分)</w:t>
            </w:r>
          </w:p>
        </w:tc>
        <w:tc>
          <w:tcPr>
            <w:tcW w:w="2934" w:type="pct"/>
            <w:gridSpan w:val="3"/>
            <w:vAlign w:val="center"/>
          </w:tcPr>
          <w:p>
            <w:pPr>
              <w:rPr>
                <w:sz w:val="18"/>
                <w:szCs w:val="18"/>
              </w:rPr>
            </w:pPr>
            <w:r>
              <w:rPr>
                <w:rFonts w:hint="eastAsia"/>
                <w:sz w:val="18"/>
                <w:szCs w:val="18"/>
              </w:rPr>
              <w:t>1.资金使用单位、基层资金管理单位建立有效资金管理和绩效运行监控机制，且执行情况良好（1分）；</w:t>
            </w:r>
            <w:r>
              <w:rPr>
                <w:rFonts w:hint="eastAsia"/>
                <w:sz w:val="18"/>
                <w:szCs w:val="18"/>
              </w:rPr>
              <w:br w:type="textWrapping"/>
            </w:r>
            <w:r>
              <w:rPr>
                <w:rFonts w:hint="eastAsia"/>
                <w:sz w:val="18"/>
                <w:szCs w:val="18"/>
              </w:rPr>
              <w:t>2.各主管部门按规定对主管的财政资金（含专项资金和专项经费）开展有效的检查、监控、督促整改（1分），如无法提供开展检查监督相关证明材料，或被评价年度部门主管的专项资金绩效评价结果为差的，得0分。</w:t>
            </w:r>
          </w:p>
        </w:tc>
        <w:tc>
          <w:tcPr>
            <w:tcW w:w="568" w:type="pct"/>
            <w:vAlign w:val="center"/>
          </w:tcPr>
          <w:p>
            <w:pPr>
              <w:rPr>
                <w:sz w:val="18"/>
                <w:szCs w:val="18"/>
              </w:rPr>
            </w:pPr>
            <w:r>
              <w:rPr>
                <w:rFonts w:hint="eastAsia"/>
                <w:sz w:val="18"/>
                <w:szCs w:val="18"/>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6" w:hRule="atLeast"/>
        </w:trPr>
        <w:tc>
          <w:tcPr>
            <w:tcW w:w="576" w:type="pct"/>
            <w:vMerge w:val="continue"/>
            <w:vAlign w:val="center"/>
          </w:tcPr>
          <w:p>
            <w:pPr>
              <w:rPr>
                <w:sz w:val="18"/>
                <w:szCs w:val="18"/>
              </w:rPr>
            </w:pPr>
          </w:p>
        </w:tc>
        <w:tc>
          <w:tcPr>
            <w:tcW w:w="442" w:type="pct"/>
            <w:vMerge w:val="restart"/>
            <w:vAlign w:val="center"/>
          </w:tcPr>
          <w:p>
            <w:pPr>
              <w:rPr>
                <w:sz w:val="18"/>
                <w:szCs w:val="18"/>
              </w:rPr>
            </w:pPr>
            <w:r>
              <w:rPr>
                <w:rFonts w:hint="eastAsia"/>
                <w:sz w:val="18"/>
                <w:szCs w:val="18"/>
              </w:rPr>
              <w:t>资产管理(3分)</w:t>
            </w:r>
          </w:p>
        </w:tc>
        <w:tc>
          <w:tcPr>
            <w:tcW w:w="481" w:type="pct"/>
            <w:vAlign w:val="center"/>
          </w:tcPr>
          <w:p>
            <w:pPr>
              <w:rPr>
                <w:sz w:val="18"/>
                <w:szCs w:val="18"/>
              </w:rPr>
            </w:pPr>
            <w:r>
              <w:rPr>
                <w:rFonts w:hint="eastAsia"/>
                <w:sz w:val="18"/>
                <w:szCs w:val="18"/>
              </w:rPr>
              <w:t>资产管理安全性(2分)</w:t>
            </w:r>
          </w:p>
        </w:tc>
        <w:tc>
          <w:tcPr>
            <w:tcW w:w="2934" w:type="pct"/>
            <w:gridSpan w:val="3"/>
            <w:vAlign w:val="center"/>
          </w:tcPr>
          <w:p>
            <w:pPr>
              <w:rPr>
                <w:sz w:val="18"/>
                <w:szCs w:val="18"/>
              </w:rPr>
            </w:pPr>
            <w:r>
              <w:rPr>
                <w:rFonts w:hint="eastAsia"/>
                <w:sz w:val="18"/>
                <w:szCs w:val="18"/>
              </w:rPr>
              <w:t>1.资产配置合理、保存完整，账实相符（1分）；</w:t>
            </w:r>
            <w:r>
              <w:rPr>
                <w:rFonts w:hint="eastAsia"/>
                <w:sz w:val="18"/>
                <w:szCs w:val="18"/>
              </w:rPr>
              <w:br w:type="textWrapping"/>
            </w:r>
            <w:r>
              <w:rPr>
                <w:rFonts w:hint="eastAsia"/>
                <w:sz w:val="18"/>
                <w:szCs w:val="18"/>
              </w:rPr>
              <w:t>2.资产处置规范，有偿使用及处置收入及时足额上缴（1分）。</w:t>
            </w:r>
          </w:p>
        </w:tc>
        <w:tc>
          <w:tcPr>
            <w:tcW w:w="568" w:type="pct"/>
            <w:vAlign w:val="center"/>
          </w:tcPr>
          <w:p>
            <w:pPr>
              <w:rPr>
                <w:sz w:val="18"/>
                <w:szCs w:val="18"/>
              </w:rPr>
            </w:pPr>
            <w:r>
              <w:rPr>
                <w:rFonts w:hint="eastAsia"/>
                <w:sz w:val="18"/>
                <w:szCs w:val="18"/>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0" w:hRule="atLeast"/>
        </w:trPr>
        <w:tc>
          <w:tcPr>
            <w:tcW w:w="576" w:type="pct"/>
            <w:vMerge w:val="continue"/>
            <w:vAlign w:val="center"/>
          </w:tcPr>
          <w:p>
            <w:pPr>
              <w:rPr>
                <w:sz w:val="18"/>
                <w:szCs w:val="18"/>
              </w:rPr>
            </w:pPr>
          </w:p>
        </w:tc>
        <w:tc>
          <w:tcPr>
            <w:tcW w:w="442" w:type="pct"/>
            <w:vMerge w:val="continue"/>
            <w:vAlign w:val="center"/>
          </w:tcPr>
          <w:p>
            <w:pPr>
              <w:rPr>
                <w:sz w:val="18"/>
                <w:szCs w:val="18"/>
              </w:rPr>
            </w:pPr>
          </w:p>
        </w:tc>
        <w:tc>
          <w:tcPr>
            <w:tcW w:w="481" w:type="pct"/>
            <w:vAlign w:val="center"/>
          </w:tcPr>
          <w:p>
            <w:pPr>
              <w:rPr>
                <w:sz w:val="18"/>
                <w:szCs w:val="18"/>
              </w:rPr>
            </w:pPr>
            <w:r>
              <w:rPr>
                <w:rFonts w:hint="eastAsia"/>
                <w:sz w:val="18"/>
                <w:szCs w:val="18"/>
              </w:rPr>
              <w:t>固定资产利用率(1分)</w:t>
            </w:r>
          </w:p>
        </w:tc>
        <w:tc>
          <w:tcPr>
            <w:tcW w:w="2934" w:type="pct"/>
            <w:gridSpan w:val="3"/>
            <w:vAlign w:val="center"/>
          </w:tcPr>
          <w:p>
            <w:pPr>
              <w:rPr>
                <w:sz w:val="18"/>
                <w:szCs w:val="18"/>
              </w:rPr>
            </w:pPr>
            <w:r>
              <w:rPr>
                <w:rFonts w:hint="eastAsia"/>
                <w:sz w:val="18"/>
                <w:szCs w:val="18"/>
              </w:rPr>
              <w:t>固定资产利用率=（实际在用固定资产总额/所有固定资产总额）X100%</w:t>
            </w:r>
            <w:r>
              <w:rPr>
                <w:rFonts w:hint="eastAsia"/>
                <w:sz w:val="18"/>
                <w:szCs w:val="18"/>
              </w:rPr>
              <w:br w:type="textWrapping"/>
            </w:r>
            <w:r>
              <w:rPr>
                <w:rFonts w:hint="eastAsia"/>
                <w:sz w:val="18"/>
                <w:szCs w:val="18"/>
              </w:rPr>
              <w:t>1.固定资产利用率≥90%的，得1分；</w:t>
            </w:r>
            <w:r>
              <w:rPr>
                <w:rFonts w:hint="eastAsia"/>
                <w:sz w:val="18"/>
                <w:szCs w:val="18"/>
              </w:rPr>
              <w:br w:type="textWrapping"/>
            </w:r>
            <w:r>
              <w:rPr>
                <w:rFonts w:hint="eastAsia"/>
                <w:sz w:val="18"/>
                <w:szCs w:val="18"/>
              </w:rPr>
              <w:t>2.90%＞固定资产利用率≥75%的，得0.7分；</w:t>
            </w:r>
            <w:r>
              <w:rPr>
                <w:rFonts w:hint="eastAsia"/>
                <w:sz w:val="18"/>
                <w:szCs w:val="18"/>
              </w:rPr>
              <w:br w:type="textWrapping"/>
            </w:r>
            <w:r>
              <w:rPr>
                <w:rFonts w:hint="eastAsia"/>
                <w:sz w:val="18"/>
                <w:szCs w:val="18"/>
              </w:rPr>
              <w:t>3.75%＞固定资产利用率≥60%的，得0.4分；</w:t>
            </w:r>
            <w:r>
              <w:rPr>
                <w:rFonts w:hint="eastAsia"/>
                <w:sz w:val="18"/>
                <w:szCs w:val="18"/>
              </w:rPr>
              <w:br w:type="textWrapping"/>
            </w:r>
            <w:r>
              <w:rPr>
                <w:rFonts w:hint="eastAsia"/>
                <w:sz w:val="18"/>
                <w:szCs w:val="18"/>
              </w:rPr>
              <w:t>4.固定资产利用率&lt;60%的，得0分。</w:t>
            </w:r>
          </w:p>
        </w:tc>
        <w:tc>
          <w:tcPr>
            <w:tcW w:w="568" w:type="pct"/>
            <w:vAlign w:val="center"/>
          </w:tcPr>
          <w:p>
            <w:pPr>
              <w:rPr>
                <w:sz w:val="18"/>
                <w:szCs w:val="18"/>
              </w:rPr>
            </w:pPr>
            <w:r>
              <w:rPr>
                <w:rFonts w:hint="eastAsia"/>
                <w:sz w:val="18"/>
                <w:szCs w:val="18"/>
              </w:rPr>
              <w:t>0.70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2" w:hRule="atLeast"/>
        </w:trPr>
        <w:tc>
          <w:tcPr>
            <w:tcW w:w="576" w:type="pct"/>
            <w:vMerge w:val="continue"/>
            <w:vAlign w:val="center"/>
          </w:tcPr>
          <w:p>
            <w:pPr>
              <w:rPr>
                <w:sz w:val="18"/>
                <w:szCs w:val="18"/>
              </w:rPr>
            </w:pPr>
          </w:p>
        </w:tc>
        <w:tc>
          <w:tcPr>
            <w:tcW w:w="442" w:type="pct"/>
            <w:vMerge w:val="restart"/>
            <w:vAlign w:val="center"/>
          </w:tcPr>
          <w:p>
            <w:pPr>
              <w:rPr>
                <w:sz w:val="18"/>
                <w:szCs w:val="18"/>
              </w:rPr>
            </w:pPr>
            <w:r>
              <w:rPr>
                <w:rFonts w:hint="eastAsia"/>
                <w:sz w:val="18"/>
                <w:szCs w:val="18"/>
              </w:rPr>
              <w:t>人员管理(2分)</w:t>
            </w:r>
          </w:p>
        </w:tc>
        <w:tc>
          <w:tcPr>
            <w:tcW w:w="481" w:type="pct"/>
            <w:vAlign w:val="center"/>
          </w:tcPr>
          <w:p>
            <w:pPr>
              <w:rPr>
                <w:sz w:val="18"/>
                <w:szCs w:val="18"/>
              </w:rPr>
            </w:pPr>
            <w:r>
              <w:rPr>
                <w:rFonts w:hint="eastAsia"/>
                <w:sz w:val="18"/>
                <w:szCs w:val="18"/>
              </w:rPr>
              <w:t>财政供养人员控制率(1分)</w:t>
            </w:r>
          </w:p>
        </w:tc>
        <w:tc>
          <w:tcPr>
            <w:tcW w:w="2934" w:type="pct"/>
            <w:gridSpan w:val="3"/>
            <w:vAlign w:val="center"/>
          </w:tcPr>
          <w:p>
            <w:pPr>
              <w:rPr>
                <w:sz w:val="18"/>
                <w:szCs w:val="18"/>
              </w:rPr>
            </w:pPr>
            <w:r>
              <w:rPr>
                <w:rFonts w:hint="eastAsia"/>
                <w:sz w:val="18"/>
                <w:szCs w:val="18"/>
              </w:rPr>
              <w:t>财政供养人员控制率=本年度在编人数（含工勤人员）/核定编制数（含工勤人员）</w:t>
            </w:r>
            <w:r>
              <w:rPr>
                <w:rFonts w:hint="eastAsia"/>
                <w:sz w:val="18"/>
                <w:szCs w:val="18"/>
              </w:rPr>
              <w:br w:type="textWrapping"/>
            </w:r>
            <w:r>
              <w:rPr>
                <w:rFonts w:hint="eastAsia"/>
                <w:sz w:val="18"/>
                <w:szCs w:val="18"/>
              </w:rPr>
              <w:t>1.财政供养人员控制率≤100%的，得1分；</w:t>
            </w:r>
            <w:r>
              <w:rPr>
                <w:rFonts w:hint="eastAsia"/>
                <w:sz w:val="18"/>
                <w:szCs w:val="18"/>
              </w:rPr>
              <w:br w:type="textWrapping"/>
            </w:r>
            <w:r>
              <w:rPr>
                <w:rFonts w:hint="eastAsia"/>
                <w:sz w:val="18"/>
                <w:szCs w:val="18"/>
              </w:rPr>
              <w:t>2.财政供养人员控制率＞100%的，得0分。</w:t>
            </w:r>
          </w:p>
        </w:tc>
        <w:tc>
          <w:tcPr>
            <w:tcW w:w="568" w:type="pct"/>
            <w:vAlign w:val="center"/>
          </w:tcPr>
          <w:p>
            <w:pPr>
              <w:rPr>
                <w:sz w:val="18"/>
                <w:szCs w:val="18"/>
              </w:rPr>
            </w:pPr>
            <w:r>
              <w:rPr>
                <w:rFonts w:hint="eastAsia"/>
                <w:sz w:val="18"/>
                <w:szCs w:val="18"/>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6" w:hRule="atLeast"/>
        </w:trPr>
        <w:tc>
          <w:tcPr>
            <w:tcW w:w="576" w:type="pct"/>
            <w:vMerge w:val="continue"/>
            <w:vAlign w:val="center"/>
          </w:tcPr>
          <w:p>
            <w:pPr>
              <w:rPr>
                <w:sz w:val="18"/>
                <w:szCs w:val="18"/>
              </w:rPr>
            </w:pPr>
          </w:p>
        </w:tc>
        <w:tc>
          <w:tcPr>
            <w:tcW w:w="442" w:type="pct"/>
            <w:vMerge w:val="continue"/>
            <w:vAlign w:val="center"/>
          </w:tcPr>
          <w:p>
            <w:pPr>
              <w:rPr>
                <w:sz w:val="18"/>
                <w:szCs w:val="18"/>
              </w:rPr>
            </w:pPr>
          </w:p>
        </w:tc>
        <w:tc>
          <w:tcPr>
            <w:tcW w:w="481" w:type="pct"/>
            <w:vAlign w:val="center"/>
          </w:tcPr>
          <w:p>
            <w:pPr>
              <w:rPr>
                <w:sz w:val="18"/>
                <w:szCs w:val="18"/>
              </w:rPr>
            </w:pPr>
            <w:r>
              <w:rPr>
                <w:rFonts w:hint="eastAsia"/>
                <w:sz w:val="18"/>
                <w:szCs w:val="18"/>
              </w:rPr>
              <w:t>编外人员控制率(1分)</w:t>
            </w:r>
          </w:p>
        </w:tc>
        <w:tc>
          <w:tcPr>
            <w:tcW w:w="2934" w:type="pct"/>
            <w:gridSpan w:val="3"/>
            <w:vAlign w:val="center"/>
          </w:tcPr>
          <w:p>
            <w:pPr>
              <w:rPr>
                <w:sz w:val="18"/>
                <w:szCs w:val="18"/>
              </w:rPr>
            </w:pPr>
            <w:r>
              <w:rPr>
                <w:rFonts w:hint="eastAsia"/>
                <w:sz w:val="18"/>
                <w:szCs w:val="18"/>
              </w:rPr>
              <w:t>1.比率＜5%的，得1分；</w:t>
            </w:r>
            <w:r>
              <w:rPr>
                <w:rFonts w:hint="eastAsia"/>
                <w:sz w:val="18"/>
                <w:szCs w:val="18"/>
              </w:rPr>
              <w:br w:type="textWrapping"/>
            </w:r>
            <w:r>
              <w:rPr>
                <w:rFonts w:hint="eastAsia"/>
                <w:sz w:val="18"/>
                <w:szCs w:val="18"/>
              </w:rPr>
              <w:t>2.5%≤比率≤10%的，得0.5分；</w:t>
            </w:r>
            <w:r>
              <w:rPr>
                <w:rFonts w:hint="eastAsia"/>
                <w:sz w:val="18"/>
                <w:szCs w:val="18"/>
              </w:rPr>
              <w:br w:type="textWrapping"/>
            </w:r>
            <w:r>
              <w:rPr>
                <w:rFonts w:hint="eastAsia"/>
                <w:sz w:val="18"/>
                <w:szCs w:val="18"/>
              </w:rPr>
              <w:t>3.比率＞10%的，得0分。</w:t>
            </w:r>
          </w:p>
        </w:tc>
        <w:tc>
          <w:tcPr>
            <w:tcW w:w="568" w:type="pct"/>
            <w:vAlign w:val="center"/>
          </w:tcPr>
          <w:p>
            <w:pPr>
              <w:rPr>
                <w:sz w:val="18"/>
                <w:szCs w:val="18"/>
              </w:rPr>
            </w:pPr>
            <w:r>
              <w:rPr>
                <w:rFonts w:hint="eastAsia"/>
                <w:sz w:val="18"/>
                <w:szCs w:val="18"/>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0" w:hRule="atLeast"/>
        </w:trPr>
        <w:tc>
          <w:tcPr>
            <w:tcW w:w="576" w:type="pct"/>
            <w:vMerge w:val="continue"/>
            <w:vAlign w:val="center"/>
          </w:tcPr>
          <w:p>
            <w:pPr>
              <w:rPr>
                <w:sz w:val="18"/>
                <w:szCs w:val="18"/>
              </w:rPr>
            </w:pPr>
          </w:p>
        </w:tc>
        <w:tc>
          <w:tcPr>
            <w:tcW w:w="442" w:type="pct"/>
            <w:vAlign w:val="center"/>
          </w:tcPr>
          <w:p>
            <w:pPr>
              <w:rPr>
                <w:sz w:val="18"/>
                <w:szCs w:val="18"/>
              </w:rPr>
            </w:pPr>
            <w:r>
              <w:rPr>
                <w:rFonts w:hint="eastAsia"/>
                <w:sz w:val="18"/>
                <w:szCs w:val="18"/>
              </w:rPr>
              <w:t>制度管理(3分)</w:t>
            </w:r>
          </w:p>
        </w:tc>
        <w:tc>
          <w:tcPr>
            <w:tcW w:w="481" w:type="pct"/>
            <w:vAlign w:val="center"/>
          </w:tcPr>
          <w:p>
            <w:pPr>
              <w:rPr>
                <w:sz w:val="18"/>
                <w:szCs w:val="18"/>
              </w:rPr>
            </w:pPr>
            <w:r>
              <w:rPr>
                <w:rFonts w:hint="eastAsia"/>
                <w:sz w:val="18"/>
                <w:szCs w:val="18"/>
              </w:rPr>
              <w:t>管理制度健全性(3分)</w:t>
            </w:r>
          </w:p>
        </w:tc>
        <w:tc>
          <w:tcPr>
            <w:tcW w:w="2934" w:type="pct"/>
            <w:gridSpan w:val="3"/>
            <w:vAlign w:val="center"/>
          </w:tcPr>
          <w:p>
            <w:pPr>
              <w:rPr>
                <w:sz w:val="18"/>
                <w:szCs w:val="18"/>
              </w:rPr>
            </w:pPr>
            <w:r>
              <w:rPr>
                <w:rFonts w:hint="eastAsia"/>
                <w:sz w:val="18"/>
                <w:szCs w:val="18"/>
              </w:rPr>
              <w:t>1.部门制定了财政资金管理、财务管理、内部控制等制度（0.5分）；</w:t>
            </w:r>
            <w:r>
              <w:rPr>
                <w:rFonts w:hint="eastAsia"/>
                <w:sz w:val="18"/>
                <w:szCs w:val="18"/>
              </w:rPr>
              <w:br w:type="textWrapping"/>
            </w:r>
            <w:r>
              <w:rPr>
                <w:rFonts w:hint="eastAsia"/>
                <w:sz w:val="18"/>
                <w:szCs w:val="18"/>
              </w:rPr>
              <w:t>2.上述财政资金管理、财务管理、内部控制等制度得到有效执行（1.5分）；</w:t>
            </w:r>
            <w:r>
              <w:rPr>
                <w:rFonts w:hint="eastAsia"/>
                <w:sz w:val="18"/>
                <w:szCs w:val="18"/>
              </w:rPr>
              <w:br w:type="textWrapping"/>
            </w:r>
            <w:r>
              <w:rPr>
                <w:rFonts w:hint="eastAsia"/>
                <w:sz w:val="18"/>
                <w:szCs w:val="18"/>
              </w:rPr>
              <w:t>3.部门按照预算和绩效管理一体化的要求制定本部门全面实施预算绩效管理的制度或工作方案，组织指导本级及下属单位开展事前及评估、绩效目标编报、绩效监控、绩效评价和评价结果应用等工作（1分）。</w:t>
            </w:r>
          </w:p>
        </w:tc>
        <w:tc>
          <w:tcPr>
            <w:tcW w:w="568" w:type="pct"/>
            <w:vAlign w:val="center"/>
          </w:tcPr>
          <w:p>
            <w:pPr>
              <w:rPr>
                <w:sz w:val="18"/>
                <w:szCs w:val="18"/>
              </w:rPr>
            </w:pPr>
            <w:r>
              <w:rPr>
                <w:rFonts w:hint="eastAsia"/>
                <w:sz w:val="18"/>
                <w:szCs w:val="18"/>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0" w:hRule="atLeast"/>
        </w:trPr>
        <w:tc>
          <w:tcPr>
            <w:tcW w:w="576" w:type="pct"/>
            <w:vMerge w:val="restart"/>
            <w:vAlign w:val="center"/>
          </w:tcPr>
          <w:p>
            <w:pPr>
              <w:rPr>
                <w:sz w:val="18"/>
                <w:szCs w:val="18"/>
              </w:rPr>
            </w:pPr>
            <w:r>
              <w:rPr>
                <w:rFonts w:hint="eastAsia"/>
                <w:sz w:val="18"/>
                <w:szCs w:val="18"/>
              </w:rPr>
              <w:t>部门绩效(55分)</w:t>
            </w:r>
          </w:p>
        </w:tc>
        <w:tc>
          <w:tcPr>
            <w:tcW w:w="442" w:type="pct"/>
            <w:vAlign w:val="center"/>
          </w:tcPr>
          <w:p>
            <w:pPr>
              <w:rPr>
                <w:sz w:val="18"/>
                <w:szCs w:val="18"/>
              </w:rPr>
            </w:pPr>
            <w:r>
              <w:rPr>
                <w:rFonts w:hint="eastAsia"/>
                <w:sz w:val="18"/>
                <w:szCs w:val="18"/>
              </w:rPr>
              <w:t>经济性(4分)</w:t>
            </w:r>
          </w:p>
        </w:tc>
        <w:tc>
          <w:tcPr>
            <w:tcW w:w="481" w:type="pct"/>
            <w:vAlign w:val="center"/>
          </w:tcPr>
          <w:p>
            <w:pPr>
              <w:rPr>
                <w:sz w:val="18"/>
                <w:szCs w:val="18"/>
              </w:rPr>
            </w:pPr>
            <w:r>
              <w:rPr>
                <w:rFonts w:hint="eastAsia"/>
                <w:sz w:val="18"/>
                <w:szCs w:val="18"/>
              </w:rPr>
              <w:t>公用经费控制率(4分)</w:t>
            </w:r>
          </w:p>
        </w:tc>
        <w:tc>
          <w:tcPr>
            <w:tcW w:w="2934" w:type="pct"/>
            <w:gridSpan w:val="3"/>
            <w:vAlign w:val="center"/>
          </w:tcPr>
          <w:p>
            <w:pPr>
              <w:rPr>
                <w:sz w:val="18"/>
                <w:szCs w:val="18"/>
              </w:rPr>
            </w:pPr>
            <w:r>
              <w:rPr>
                <w:rFonts w:hint="eastAsia"/>
                <w:sz w:val="18"/>
                <w:szCs w:val="18"/>
              </w:rPr>
              <w:t>1.“三公”经费控制率=“三公”经费实际支出数/“三公”经费预算安排数×100%</w:t>
            </w:r>
            <w:r>
              <w:rPr>
                <w:rFonts w:hint="eastAsia"/>
                <w:sz w:val="18"/>
                <w:szCs w:val="18"/>
              </w:rPr>
              <w:br w:type="textWrapping"/>
            </w:r>
            <w:r>
              <w:rPr>
                <w:rFonts w:hint="eastAsia"/>
                <w:sz w:val="18"/>
                <w:szCs w:val="18"/>
              </w:rPr>
              <w:t>（1）“三公”经费控制率＜90%的，得2分；</w:t>
            </w:r>
            <w:r>
              <w:rPr>
                <w:rFonts w:hint="eastAsia"/>
                <w:sz w:val="18"/>
                <w:szCs w:val="18"/>
              </w:rPr>
              <w:br w:type="textWrapping"/>
            </w:r>
            <w:r>
              <w:rPr>
                <w:rFonts w:hint="eastAsia"/>
                <w:sz w:val="18"/>
                <w:szCs w:val="18"/>
              </w:rPr>
              <w:t>（2）90%≤“三公”经费控制率≤100%的，得1分；</w:t>
            </w:r>
            <w:r>
              <w:rPr>
                <w:rFonts w:hint="eastAsia"/>
                <w:sz w:val="18"/>
                <w:szCs w:val="18"/>
              </w:rPr>
              <w:br w:type="textWrapping"/>
            </w:r>
            <w:r>
              <w:rPr>
                <w:rFonts w:hint="eastAsia"/>
                <w:sz w:val="18"/>
                <w:szCs w:val="18"/>
              </w:rPr>
              <w:t>（3）“三公”经费控制率＞100%的，得0分。</w:t>
            </w:r>
            <w:r>
              <w:rPr>
                <w:rFonts w:hint="eastAsia"/>
                <w:sz w:val="18"/>
                <w:szCs w:val="18"/>
              </w:rPr>
              <w:br w:type="textWrapping"/>
            </w:r>
            <w:r>
              <w:rPr>
                <w:rFonts w:hint="eastAsia"/>
                <w:sz w:val="18"/>
                <w:szCs w:val="18"/>
              </w:rPr>
              <w:t xml:space="preserve">    2. 日常公用经费控制率=日常公用经费决算数/日常公用经费调整预算数×100%</w:t>
            </w:r>
            <w:r>
              <w:rPr>
                <w:rFonts w:hint="eastAsia"/>
                <w:sz w:val="18"/>
                <w:szCs w:val="18"/>
              </w:rPr>
              <w:br w:type="textWrapping"/>
            </w:r>
            <w:r>
              <w:rPr>
                <w:rFonts w:hint="eastAsia"/>
                <w:sz w:val="18"/>
                <w:szCs w:val="18"/>
              </w:rPr>
              <w:t>（1）日常公用经费控制率＜90%的，得2分；</w:t>
            </w:r>
            <w:r>
              <w:rPr>
                <w:rFonts w:hint="eastAsia"/>
                <w:sz w:val="18"/>
                <w:szCs w:val="18"/>
              </w:rPr>
              <w:br w:type="textWrapping"/>
            </w:r>
            <w:r>
              <w:rPr>
                <w:rFonts w:hint="eastAsia"/>
                <w:sz w:val="18"/>
                <w:szCs w:val="18"/>
              </w:rPr>
              <w:t>（2）90%≤日常公用经费控制率≤100%的，得1分；</w:t>
            </w:r>
            <w:r>
              <w:rPr>
                <w:rFonts w:hint="eastAsia"/>
                <w:sz w:val="18"/>
                <w:szCs w:val="18"/>
              </w:rPr>
              <w:br w:type="textWrapping"/>
            </w:r>
            <w:r>
              <w:rPr>
                <w:rFonts w:hint="eastAsia"/>
                <w:sz w:val="18"/>
                <w:szCs w:val="18"/>
              </w:rPr>
              <w:t>（3）日常公用经费控制率＞100%的，得0分。</w:t>
            </w:r>
          </w:p>
        </w:tc>
        <w:tc>
          <w:tcPr>
            <w:tcW w:w="568" w:type="pct"/>
            <w:vAlign w:val="center"/>
          </w:tcPr>
          <w:p>
            <w:pPr>
              <w:rPr>
                <w:sz w:val="18"/>
                <w:szCs w:val="18"/>
              </w:rPr>
            </w:pPr>
            <w:r>
              <w:rPr>
                <w:rFonts w:hint="eastAsia"/>
                <w:sz w:val="18"/>
                <w:szCs w:val="18"/>
              </w:rPr>
              <w:t>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0" w:hRule="atLeast"/>
        </w:trPr>
        <w:tc>
          <w:tcPr>
            <w:tcW w:w="576" w:type="pct"/>
            <w:vMerge w:val="continue"/>
            <w:vAlign w:val="center"/>
          </w:tcPr>
          <w:p>
            <w:pPr>
              <w:rPr>
                <w:sz w:val="18"/>
                <w:szCs w:val="18"/>
              </w:rPr>
            </w:pPr>
          </w:p>
        </w:tc>
        <w:tc>
          <w:tcPr>
            <w:tcW w:w="442" w:type="pct"/>
            <w:vMerge w:val="restart"/>
            <w:vAlign w:val="center"/>
          </w:tcPr>
          <w:p>
            <w:pPr>
              <w:rPr>
                <w:sz w:val="18"/>
                <w:szCs w:val="18"/>
              </w:rPr>
            </w:pPr>
            <w:r>
              <w:rPr>
                <w:rFonts w:hint="eastAsia"/>
                <w:sz w:val="18"/>
                <w:szCs w:val="18"/>
              </w:rPr>
              <w:t>效率性(22分)</w:t>
            </w:r>
          </w:p>
        </w:tc>
        <w:tc>
          <w:tcPr>
            <w:tcW w:w="481" w:type="pct"/>
            <w:vAlign w:val="center"/>
          </w:tcPr>
          <w:p>
            <w:pPr>
              <w:rPr>
                <w:sz w:val="18"/>
                <w:szCs w:val="18"/>
              </w:rPr>
            </w:pPr>
            <w:r>
              <w:rPr>
                <w:rFonts w:hint="eastAsia"/>
                <w:sz w:val="18"/>
                <w:szCs w:val="18"/>
              </w:rPr>
              <w:t>预算执行率(6分)</w:t>
            </w:r>
          </w:p>
        </w:tc>
        <w:tc>
          <w:tcPr>
            <w:tcW w:w="2934" w:type="pct"/>
            <w:gridSpan w:val="3"/>
            <w:vAlign w:val="center"/>
          </w:tcPr>
          <w:p>
            <w:pPr>
              <w:rPr>
                <w:sz w:val="18"/>
                <w:szCs w:val="18"/>
              </w:rPr>
            </w:pPr>
            <w:r>
              <w:rPr>
                <w:rFonts w:hint="eastAsia"/>
                <w:sz w:val="18"/>
                <w:szCs w:val="18"/>
              </w:rPr>
              <w:t>1.一季度预算执行率得分=（一季度部门预算支出进度/序时进度25%）X1分；</w:t>
            </w:r>
            <w:r>
              <w:rPr>
                <w:rFonts w:hint="eastAsia"/>
                <w:sz w:val="18"/>
                <w:szCs w:val="18"/>
              </w:rPr>
              <w:br w:type="textWrapping"/>
            </w:r>
            <w:r>
              <w:rPr>
                <w:rFonts w:hint="eastAsia"/>
                <w:sz w:val="18"/>
                <w:szCs w:val="18"/>
              </w:rPr>
              <w:t>2.二季度预算执行率得分=（二季度部门预算支出进度/序时进度50%）X1分；</w:t>
            </w:r>
            <w:r>
              <w:rPr>
                <w:rFonts w:hint="eastAsia"/>
                <w:sz w:val="18"/>
                <w:szCs w:val="18"/>
              </w:rPr>
              <w:br w:type="textWrapping"/>
            </w:r>
            <w:r>
              <w:rPr>
                <w:rFonts w:hint="eastAsia"/>
                <w:sz w:val="18"/>
                <w:szCs w:val="18"/>
              </w:rPr>
              <w:t>3.三季度预算执行率得分=（三季度部门预算支出进度/序时进度75%）X1分；</w:t>
            </w:r>
            <w:r>
              <w:rPr>
                <w:rFonts w:hint="eastAsia"/>
                <w:sz w:val="18"/>
                <w:szCs w:val="18"/>
              </w:rPr>
              <w:br w:type="textWrapping"/>
            </w:r>
            <w:r>
              <w:rPr>
                <w:rFonts w:hint="eastAsia"/>
                <w:sz w:val="18"/>
                <w:szCs w:val="18"/>
              </w:rPr>
              <w:t>4.四季度预算执行率得分=（四季度部门预算支出进度/序时进度100%）X1分；</w:t>
            </w:r>
            <w:r>
              <w:rPr>
                <w:rFonts w:hint="eastAsia"/>
                <w:sz w:val="18"/>
                <w:szCs w:val="18"/>
              </w:rPr>
              <w:br w:type="textWrapping"/>
            </w:r>
            <w:r>
              <w:rPr>
                <w:rFonts w:hint="eastAsia"/>
                <w:sz w:val="18"/>
                <w:szCs w:val="18"/>
              </w:rPr>
              <w:t>5.全年平均支出进度得分=全年平均执行率X2分</w:t>
            </w:r>
            <w:r>
              <w:rPr>
                <w:rFonts w:hint="eastAsia"/>
                <w:sz w:val="18"/>
                <w:szCs w:val="18"/>
              </w:rPr>
              <w:br w:type="textWrapping"/>
            </w:r>
            <w:r>
              <w:rPr>
                <w:rFonts w:hint="eastAsia"/>
                <w:sz w:val="18"/>
                <w:szCs w:val="18"/>
              </w:rPr>
              <w:t>其中：全年平均执行率=每个季度的执行率/4</w:t>
            </w:r>
          </w:p>
        </w:tc>
        <w:tc>
          <w:tcPr>
            <w:tcW w:w="568" w:type="pct"/>
            <w:vAlign w:val="center"/>
          </w:tcPr>
          <w:p>
            <w:pPr>
              <w:rPr>
                <w:sz w:val="18"/>
                <w:szCs w:val="18"/>
              </w:rPr>
            </w:pPr>
            <w:r>
              <w:rPr>
                <w:rFonts w:hint="eastAsia"/>
                <w:sz w:val="18"/>
                <w:szCs w:val="18"/>
              </w:rPr>
              <w:t>4.11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0" w:hRule="atLeast"/>
        </w:trPr>
        <w:tc>
          <w:tcPr>
            <w:tcW w:w="576" w:type="pct"/>
            <w:vMerge w:val="continue"/>
            <w:vAlign w:val="center"/>
          </w:tcPr>
          <w:p>
            <w:pPr>
              <w:rPr>
                <w:sz w:val="18"/>
                <w:szCs w:val="18"/>
              </w:rPr>
            </w:pPr>
          </w:p>
        </w:tc>
        <w:tc>
          <w:tcPr>
            <w:tcW w:w="442" w:type="pct"/>
            <w:vMerge w:val="continue"/>
            <w:vAlign w:val="center"/>
          </w:tcPr>
          <w:p>
            <w:pPr>
              <w:rPr>
                <w:sz w:val="18"/>
                <w:szCs w:val="18"/>
              </w:rPr>
            </w:pPr>
          </w:p>
        </w:tc>
        <w:tc>
          <w:tcPr>
            <w:tcW w:w="481" w:type="pct"/>
            <w:vAlign w:val="center"/>
          </w:tcPr>
          <w:p>
            <w:pPr>
              <w:rPr>
                <w:sz w:val="18"/>
                <w:szCs w:val="18"/>
              </w:rPr>
            </w:pPr>
            <w:r>
              <w:rPr>
                <w:rFonts w:hint="eastAsia"/>
                <w:sz w:val="18"/>
                <w:szCs w:val="18"/>
              </w:rPr>
              <w:t>实际完成情况(4分)</w:t>
            </w:r>
          </w:p>
        </w:tc>
        <w:tc>
          <w:tcPr>
            <w:tcW w:w="2934" w:type="pct"/>
            <w:gridSpan w:val="3"/>
            <w:vAlign w:val="center"/>
          </w:tcPr>
          <w:p>
            <w:pPr>
              <w:rPr>
                <w:sz w:val="18"/>
                <w:szCs w:val="18"/>
              </w:rPr>
            </w:pPr>
            <w:r>
              <w:rPr>
                <w:rFonts w:hint="eastAsia"/>
                <w:sz w:val="18"/>
                <w:szCs w:val="18"/>
              </w:rPr>
              <w:t>实际完成率=（实际完成工作数/计划工作数）×100%。</w:t>
            </w:r>
            <w:r>
              <w:rPr>
                <w:rFonts w:hint="eastAsia"/>
                <w:sz w:val="18"/>
                <w:szCs w:val="18"/>
              </w:rPr>
              <w:br w:type="textWrapping"/>
            </w:r>
            <w:r>
              <w:rPr>
                <w:rFonts w:hint="eastAsia"/>
                <w:sz w:val="18"/>
                <w:szCs w:val="18"/>
              </w:rPr>
              <w:t>实际完成工作数：一定时期（年度或规划期）内部门（单位）实际完成工作任务的数量。</w:t>
            </w:r>
            <w:r>
              <w:rPr>
                <w:rFonts w:hint="eastAsia"/>
                <w:sz w:val="18"/>
                <w:szCs w:val="18"/>
              </w:rPr>
              <w:br w:type="textWrapping"/>
            </w:r>
            <w:r>
              <w:rPr>
                <w:rFonts w:hint="eastAsia"/>
                <w:sz w:val="18"/>
                <w:szCs w:val="18"/>
              </w:rPr>
              <w:t>计划工作数：部门（单位）整体绩效目标确定的一定时期（年度或规划期）内预计完成工作任务的数量。</w:t>
            </w:r>
            <w:r>
              <w:rPr>
                <w:rFonts w:hint="eastAsia"/>
                <w:sz w:val="18"/>
                <w:szCs w:val="18"/>
              </w:rPr>
              <w:br w:type="textWrapping"/>
            </w:r>
            <w:r>
              <w:rPr>
                <w:rFonts w:hint="eastAsia"/>
                <w:sz w:val="18"/>
                <w:szCs w:val="18"/>
              </w:rPr>
              <w:t>（1）实际完成率=100%的，得4分；</w:t>
            </w:r>
            <w:r>
              <w:rPr>
                <w:rFonts w:hint="eastAsia"/>
                <w:sz w:val="18"/>
                <w:szCs w:val="18"/>
              </w:rPr>
              <w:br w:type="textWrapping"/>
            </w:r>
            <w:r>
              <w:rPr>
                <w:rFonts w:hint="eastAsia"/>
                <w:sz w:val="18"/>
                <w:szCs w:val="18"/>
              </w:rPr>
              <w:t>（2）85%≤实际完成率＜100%的，得3分；</w:t>
            </w:r>
            <w:r>
              <w:rPr>
                <w:rFonts w:hint="eastAsia"/>
                <w:sz w:val="18"/>
                <w:szCs w:val="18"/>
              </w:rPr>
              <w:br w:type="textWrapping"/>
            </w:r>
            <w:r>
              <w:rPr>
                <w:rFonts w:hint="eastAsia"/>
                <w:sz w:val="18"/>
                <w:szCs w:val="18"/>
              </w:rPr>
              <w:t>（3）60%≤实际完成率＜85%的，得2分；</w:t>
            </w:r>
            <w:r>
              <w:rPr>
                <w:rFonts w:hint="eastAsia"/>
                <w:sz w:val="18"/>
                <w:szCs w:val="18"/>
              </w:rPr>
              <w:br w:type="textWrapping"/>
            </w:r>
            <w:r>
              <w:rPr>
                <w:rFonts w:hint="eastAsia"/>
                <w:sz w:val="18"/>
                <w:szCs w:val="18"/>
              </w:rPr>
              <w:t>（4）实际完成率＜60%的的，得0分。</w:t>
            </w:r>
          </w:p>
        </w:tc>
        <w:tc>
          <w:tcPr>
            <w:tcW w:w="568" w:type="pct"/>
            <w:vAlign w:val="center"/>
          </w:tcPr>
          <w:p>
            <w:pPr>
              <w:rPr>
                <w:sz w:val="18"/>
                <w:szCs w:val="18"/>
              </w:rPr>
            </w:pPr>
            <w:r>
              <w:rPr>
                <w:rFonts w:hint="eastAsia"/>
                <w:sz w:val="18"/>
                <w:szCs w:val="18"/>
              </w:rPr>
              <w:t>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0" w:hRule="atLeast"/>
        </w:trPr>
        <w:tc>
          <w:tcPr>
            <w:tcW w:w="576" w:type="pct"/>
            <w:vMerge w:val="continue"/>
            <w:vAlign w:val="center"/>
          </w:tcPr>
          <w:p>
            <w:pPr>
              <w:rPr>
                <w:sz w:val="18"/>
                <w:szCs w:val="18"/>
              </w:rPr>
            </w:pPr>
          </w:p>
        </w:tc>
        <w:tc>
          <w:tcPr>
            <w:tcW w:w="442" w:type="pct"/>
            <w:vMerge w:val="continue"/>
            <w:vAlign w:val="center"/>
          </w:tcPr>
          <w:p>
            <w:pPr>
              <w:rPr>
                <w:sz w:val="18"/>
                <w:szCs w:val="18"/>
              </w:rPr>
            </w:pPr>
          </w:p>
        </w:tc>
        <w:tc>
          <w:tcPr>
            <w:tcW w:w="481" w:type="pct"/>
            <w:vAlign w:val="center"/>
          </w:tcPr>
          <w:p>
            <w:pPr>
              <w:rPr>
                <w:sz w:val="18"/>
                <w:szCs w:val="18"/>
              </w:rPr>
            </w:pPr>
            <w:r>
              <w:rPr>
                <w:rFonts w:hint="eastAsia"/>
                <w:sz w:val="18"/>
                <w:szCs w:val="18"/>
              </w:rPr>
              <w:t>完成质量情况(4分)</w:t>
            </w:r>
          </w:p>
        </w:tc>
        <w:tc>
          <w:tcPr>
            <w:tcW w:w="2934" w:type="pct"/>
            <w:gridSpan w:val="3"/>
            <w:vAlign w:val="center"/>
          </w:tcPr>
          <w:p>
            <w:pPr>
              <w:rPr>
                <w:sz w:val="18"/>
                <w:szCs w:val="18"/>
              </w:rPr>
            </w:pPr>
            <w:r>
              <w:rPr>
                <w:rFonts w:hint="eastAsia"/>
                <w:sz w:val="18"/>
                <w:szCs w:val="18"/>
              </w:rPr>
              <w:t>质量达标率=（质量达标实际工作数/计划工作数）×100%。</w:t>
            </w:r>
            <w:r>
              <w:rPr>
                <w:rFonts w:hint="eastAsia"/>
                <w:sz w:val="18"/>
                <w:szCs w:val="18"/>
              </w:rPr>
              <w:br w:type="textWrapping"/>
            </w:r>
            <w:r>
              <w:rPr>
                <w:rFonts w:hint="eastAsia"/>
                <w:sz w:val="18"/>
                <w:szCs w:val="18"/>
              </w:rPr>
              <w:t>质量达标实际工作数：一定时期（年度或规划期）内部门（单位）实际完成工作数中达到部门绩效目标要求（绩效标准值）的工作任务数量。</w:t>
            </w:r>
            <w:r>
              <w:rPr>
                <w:rFonts w:hint="eastAsia"/>
                <w:sz w:val="18"/>
                <w:szCs w:val="18"/>
              </w:rPr>
              <w:br w:type="textWrapping"/>
            </w:r>
            <w:r>
              <w:rPr>
                <w:rFonts w:hint="eastAsia"/>
                <w:sz w:val="18"/>
                <w:szCs w:val="18"/>
              </w:rPr>
              <w:t>（1）质量达标率=100%的，得4分；</w:t>
            </w:r>
            <w:r>
              <w:rPr>
                <w:rFonts w:hint="eastAsia"/>
                <w:sz w:val="18"/>
                <w:szCs w:val="18"/>
              </w:rPr>
              <w:br w:type="textWrapping"/>
            </w:r>
            <w:r>
              <w:rPr>
                <w:rFonts w:hint="eastAsia"/>
                <w:sz w:val="18"/>
                <w:szCs w:val="18"/>
              </w:rPr>
              <w:t>（2）85%≤质量达标率＜100%的，得3分；</w:t>
            </w:r>
            <w:r>
              <w:rPr>
                <w:rFonts w:hint="eastAsia"/>
                <w:sz w:val="18"/>
                <w:szCs w:val="18"/>
              </w:rPr>
              <w:br w:type="textWrapping"/>
            </w:r>
            <w:r>
              <w:rPr>
                <w:rFonts w:hint="eastAsia"/>
                <w:sz w:val="18"/>
                <w:szCs w:val="18"/>
              </w:rPr>
              <w:t>（3）60%≤质量达标率＜85%的，得2分；</w:t>
            </w:r>
            <w:r>
              <w:rPr>
                <w:rFonts w:hint="eastAsia"/>
                <w:sz w:val="18"/>
                <w:szCs w:val="18"/>
              </w:rPr>
              <w:br w:type="textWrapping"/>
            </w:r>
            <w:r>
              <w:rPr>
                <w:rFonts w:hint="eastAsia"/>
                <w:sz w:val="18"/>
                <w:szCs w:val="18"/>
              </w:rPr>
              <w:t>（4）质量达标率＜60%的的，得0分。</w:t>
            </w:r>
          </w:p>
        </w:tc>
        <w:tc>
          <w:tcPr>
            <w:tcW w:w="568" w:type="pct"/>
            <w:vAlign w:val="center"/>
          </w:tcPr>
          <w:p>
            <w:pPr>
              <w:rPr>
                <w:sz w:val="18"/>
                <w:szCs w:val="18"/>
              </w:rPr>
            </w:pPr>
            <w:r>
              <w:rPr>
                <w:rFonts w:hint="eastAsia"/>
                <w:sz w:val="18"/>
                <w:szCs w:val="18"/>
              </w:rPr>
              <w:t>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0" w:hRule="atLeast"/>
        </w:trPr>
        <w:tc>
          <w:tcPr>
            <w:tcW w:w="576" w:type="pct"/>
            <w:vMerge w:val="continue"/>
            <w:vAlign w:val="center"/>
          </w:tcPr>
          <w:p>
            <w:pPr>
              <w:rPr>
                <w:sz w:val="18"/>
                <w:szCs w:val="18"/>
              </w:rPr>
            </w:pPr>
          </w:p>
        </w:tc>
        <w:tc>
          <w:tcPr>
            <w:tcW w:w="442" w:type="pct"/>
            <w:vMerge w:val="continue"/>
            <w:vAlign w:val="center"/>
          </w:tcPr>
          <w:p>
            <w:pPr>
              <w:rPr>
                <w:sz w:val="18"/>
                <w:szCs w:val="18"/>
              </w:rPr>
            </w:pPr>
          </w:p>
        </w:tc>
        <w:tc>
          <w:tcPr>
            <w:tcW w:w="481" w:type="pct"/>
            <w:vAlign w:val="center"/>
          </w:tcPr>
          <w:p>
            <w:pPr>
              <w:rPr>
                <w:sz w:val="18"/>
                <w:szCs w:val="18"/>
              </w:rPr>
            </w:pPr>
            <w:r>
              <w:rPr>
                <w:rFonts w:hint="eastAsia"/>
                <w:sz w:val="18"/>
                <w:szCs w:val="18"/>
              </w:rPr>
              <w:t>工作完成及时性(4分)</w:t>
            </w:r>
          </w:p>
        </w:tc>
        <w:tc>
          <w:tcPr>
            <w:tcW w:w="2934" w:type="pct"/>
            <w:gridSpan w:val="3"/>
            <w:vAlign w:val="center"/>
          </w:tcPr>
          <w:p>
            <w:pPr>
              <w:rPr>
                <w:sz w:val="18"/>
                <w:szCs w:val="18"/>
              </w:rPr>
            </w:pPr>
            <w:r>
              <w:rPr>
                <w:rFonts w:hint="eastAsia"/>
                <w:sz w:val="18"/>
                <w:szCs w:val="18"/>
              </w:rPr>
              <w:t>1.所有部门当年度工作任务均按计划时间完成（4分）；</w:t>
            </w:r>
            <w:r>
              <w:rPr>
                <w:rFonts w:hint="eastAsia"/>
                <w:sz w:val="18"/>
                <w:szCs w:val="18"/>
              </w:rPr>
              <w:br w:type="textWrapping"/>
            </w:r>
            <w:r>
              <w:rPr>
                <w:rFonts w:hint="eastAsia"/>
                <w:sz w:val="18"/>
                <w:szCs w:val="18"/>
              </w:rPr>
              <w:t>2.部分工作未按计划时间完成的，本指标得分=及时完成工作数/计划完成工作总数×100%×4分。</w:t>
            </w:r>
          </w:p>
        </w:tc>
        <w:tc>
          <w:tcPr>
            <w:tcW w:w="568" w:type="pct"/>
            <w:vAlign w:val="center"/>
          </w:tcPr>
          <w:p>
            <w:pPr>
              <w:rPr>
                <w:sz w:val="18"/>
                <w:szCs w:val="18"/>
              </w:rPr>
            </w:pPr>
            <w:r>
              <w:rPr>
                <w:rFonts w:hint="eastAsia"/>
                <w:sz w:val="18"/>
                <w:szCs w:val="18"/>
              </w:rPr>
              <w:t>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0" w:hRule="atLeast"/>
        </w:trPr>
        <w:tc>
          <w:tcPr>
            <w:tcW w:w="576" w:type="pct"/>
            <w:vMerge w:val="continue"/>
            <w:vAlign w:val="center"/>
          </w:tcPr>
          <w:p>
            <w:pPr>
              <w:rPr>
                <w:sz w:val="18"/>
                <w:szCs w:val="18"/>
              </w:rPr>
            </w:pPr>
          </w:p>
        </w:tc>
        <w:tc>
          <w:tcPr>
            <w:tcW w:w="442" w:type="pct"/>
            <w:vMerge w:val="continue"/>
            <w:vAlign w:val="center"/>
          </w:tcPr>
          <w:p>
            <w:pPr>
              <w:rPr>
                <w:sz w:val="18"/>
                <w:szCs w:val="18"/>
              </w:rPr>
            </w:pPr>
          </w:p>
        </w:tc>
        <w:tc>
          <w:tcPr>
            <w:tcW w:w="481" w:type="pct"/>
            <w:vAlign w:val="center"/>
          </w:tcPr>
          <w:p>
            <w:pPr>
              <w:rPr>
                <w:sz w:val="18"/>
                <w:szCs w:val="18"/>
              </w:rPr>
            </w:pPr>
            <w:r>
              <w:rPr>
                <w:rFonts w:hint="eastAsia"/>
                <w:sz w:val="18"/>
                <w:szCs w:val="18"/>
              </w:rPr>
              <w:t>重点工作完成情况(4分)</w:t>
            </w:r>
          </w:p>
        </w:tc>
        <w:tc>
          <w:tcPr>
            <w:tcW w:w="2934" w:type="pct"/>
            <w:gridSpan w:val="3"/>
            <w:vAlign w:val="center"/>
          </w:tcPr>
          <w:p>
            <w:pPr>
              <w:rPr>
                <w:sz w:val="18"/>
                <w:szCs w:val="18"/>
              </w:rPr>
            </w:pPr>
            <w:r>
              <w:rPr>
                <w:rFonts w:hint="eastAsia"/>
                <w:sz w:val="18"/>
                <w:szCs w:val="18"/>
              </w:rPr>
              <w:t>重点工作是指区委、区政府下达的年度重点工作任务。全部按期保质保量完成得4分；一项重点工作没有完成扣2分，扣完为止。</w:t>
            </w:r>
          </w:p>
        </w:tc>
        <w:tc>
          <w:tcPr>
            <w:tcW w:w="568" w:type="pct"/>
            <w:vAlign w:val="center"/>
          </w:tcPr>
          <w:p>
            <w:pPr>
              <w:rPr>
                <w:sz w:val="18"/>
                <w:szCs w:val="18"/>
              </w:rPr>
            </w:pPr>
            <w:r>
              <w:rPr>
                <w:rFonts w:hint="eastAsia"/>
                <w:sz w:val="18"/>
                <w:szCs w:val="18"/>
              </w:rPr>
              <w:t>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0" w:hRule="atLeast"/>
        </w:trPr>
        <w:tc>
          <w:tcPr>
            <w:tcW w:w="576" w:type="pct"/>
            <w:vMerge w:val="continue"/>
            <w:vAlign w:val="center"/>
          </w:tcPr>
          <w:p>
            <w:pPr>
              <w:rPr>
                <w:sz w:val="18"/>
                <w:szCs w:val="18"/>
              </w:rPr>
            </w:pPr>
          </w:p>
        </w:tc>
        <w:tc>
          <w:tcPr>
            <w:tcW w:w="442" w:type="pct"/>
            <w:vAlign w:val="center"/>
          </w:tcPr>
          <w:p>
            <w:pPr>
              <w:rPr>
                <w:sz w:val="18"/>
                <w:szCs w:val="18"/>
              </w:rPr>
            </w:pPr>
            <w:r>
              <w:rPr>
                <w:rFonts w:hint="eastAsia"/>
                <w:sz w:val="18"/>
                <w:szCs w:val="18"/>
              </w:rPr>
              <w:t>效果性(20分)</w:t>
            </w:r>
          </w:p>
        </w:tc>
        <w:tc>
          <w:tcPr>
            <w:tcW w:w="481" w:type="pct"/>
            <w:vAlign w:val="center"/>
          </w:tcPr>
          <w:p>
            <w:pPr>
              <w:rPr>
                <w:sz w:val="18"/>
                <w:szCs w:val="18"/>
              </w:rPr>
            </w:pPr>
            <w:r>
              <w:rPr>
                <w:rFonts w:hint="eastAsia"/>
                <w:sz w:val="18"/>
                <w:szCs w:val="18"/>
              </w:rPr>
              <w:t>社会效益、经济效益、生态效益及可持续影响等(20分)</w:t>
            </w:r>
          </w:p>
        </w:tc>
        <w:tc>
          <w:tcPr>
            <w:tcW w:w="2934" w:type="pct"/>
            <w:gridSpan w:val="3"/>
            <w:vAlign w:val="center"/>
          </w:tcPr>
          <w:p>
            <w:pPr>
              <w:rPr>
                <w:sz w:val="18"/>
                <w:szCs w:val="18"/>
              </w:rPr>
            </w:pPr>
            <w:r>
              <w:rPr>
                <w:rFonts w:hint="eastAsia"/>
                <w:sz w:val="18"/>
                <w:szCs w:val="18"/>
              </w:rPr>
              <w:t>根据部门（单位）职责，结合部门整体支出绩效目标，合理设置个性化绩效指标，通过绩效指标完成情况与目标值对比分析进行评分，未实现绩效目标的酌情扣分。</w:t>
            </w:r>
            <w:r>
              <w:rPr>
                <w:rFonts w:hint="eastAsia"/>
                <w:sz w:val="18"/>
                <w:szCs w:val="18"/>
              </w:rPr>
              <w:br w:type="textWrapping"/>
            </w:r>
            <w:r>
              <w:rPr>
                <w:rFonts w:hint="eastAsia"/>
                <w:sz w:val="18"/>
                <w:szCs w:val="18"/>
              </w:rPr>
              <w:t>根据部门（单位）履职内容和性质，从社会效益、经济效益、生态效益、可持续影响等方面，至少选择三个方面对工作实效和效益进行评价。</w:t>
            </w:r>
          </w:p>
        </w:tc>
        <w:tc>
          <w:tcPr>
            <w:tcW w:w="568" w:type="pct"/>
            <w:vAlign w:val="center"/>
          </w:tcPr>
          <w:p>
            <w:pPr>
              <w:rPr>
                <w:sz w:val="18"/>
                <w:szCs w:val="18"/>
              </w:rPr>
            </w:pPr>
            <w:r>
              <w:rPr>
                <w:rFonts w:hint="eastAsia"/>
                <w:sz w:val="18"/>
                <w:szCs w:val="18"/>
              </w:rPr>
              <w:t>18.00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0" w:hRule="atLeast"/>
        </w:trPr>
        <w:tc>
          <w:tcPr>
            <w:tcW w:w="576" w:type="pct"/>
            <w:vMerge w:val="continue"/>
            <w:vAlign w:val="center"/>
          </w:tcPr>
          <w:p>
            <w:pPr>
              <w:rPr>
                <w:sz w:val="18"/>
                <w:szCs w:val="18"/>
              </w:rPr>
            </w:pPr>
          </w:p>
        </w:tc>
        <w:tc>
          <w:tcPr>
            <w:tcW w:w="442" w:type="pct"/>
            <w:vMerge w:val="restart"/>
            <w:vAlign w:val="center"/>
          </w:tcPr>
          <w:p>
            <w:pPr>
              <w:rPr>
                <w:sz w:val="18"/>
                <w:szCs w:val="18"/>
              </w:rPr>
            </w:pPr>
            <w:r>
              <w:rPr>
                <w:rFonts w:hint="eastAsia"/>
                <w:sz w:val="18"/>
                <w:szCs w:val="18"/>
              </w:rPr>
              <w:t>公平性(9分)</w:t>
            </w:r>
          </w:p>
        </w:tc>
        <w:tc>
          <w:tcPr>
            <w:tcW w:w="481" w:type="pct"/>
            <w:vAlign w:val="center"/>
          </w:tcPr>
          <w:p>
            <w:pPr>
              <w:rPr>
                <w:sz w:val="18"/>
                <w:szCs w:val="18"/>
              </w:rPr>
            </w:pPr>
            <w:r>
              <w:rPr>
                <w:rFonts w:hint="eastAsia"/>
                <w:sz w:val="18"/>
                <w:szCs w:val="18"/>
              </w:rPr>
              <w:t>群众信访办理情况(3分)</w:t>
            </w:r>
          </w:p>
        </w:tc>
        <w:tc>
          <w:tcPr>
            <w:tcW w:w="2934" w:type="pct"/>
            <w:gridSpan w:val="3"/>
            <w:vAlign w:val="center"/>
          </w:tcPr>
          <w:p>
            <w:pPr>
              <w:rPr>
                <w:sz w:val="18"/>
                <w:szCs w:val="18"/>
              </w:rPr>
            </w:pPr>
            <w:r>
              <w:rPr>
                <w:rFonts w:hint="eastAsia"/>
                <w:sz w:val="18"/>
                <w:szCs w:val="18"/>
              </w:rPr>
              <w:t>1.建立了便利的群众意见反映渠道和群众意见办理回复机制（1分）；</w:t>
            </w:r>
            <w:r>
              <w:rPr>
                <w:rFonts w:hint="eastAsia"/>
                <w:sz w:val="18"/>
                <w:szCs w:val="18"/>
              </w:rPr>
              <w:br w:type="textWrapping"/>
            </w:r>
            <w:r>
              <w:rPr>
                <w:rFonts w:hint="eastAsia"/>
                <w:sz w:val="18"/>
                <w:szCs w:val="18"/>
              </w:rPr>
              <w:t>2.当年度群众信访办理回复率达100%（1分）；</w:t>
            </w:r>
            <w:r>
              <w:rPr>
                <w:rFonts w:hint="eastAsia"/>
                <w:sz w:val="18"/>
                <w:szCs w:val="18"/>
              </w:rPr>
              <w:br w:type="textWrapping"/>
            </w:r>
            <w:r>
              <w:rPr>
                <w:rFonts w:hint="eastAsia"/>
                <w:sz w:val="18"/>
                <w:szCs w:val="18"/>
              </w:rPr>
              <w:t>3.当年度群众信访及时办理回复率达100%，未发生超期（1分）。</w:t>
            </w:r>
          </w:p>
        </w:tc>
        <w:tc>
          <w:tcPr>
            <w:tcW w:w="568" w:type="pct"/>
            <w:vAlign w:val="center"/>
          </w:tcPr>
          <w:p>
            <w:pPr>
              <w:rPr>
                <w:sz w:val="18"/>
                <w:szCs w:val="18"/>
              </w:rPr>
            </w:pPr>
            <w:r>
              <w:rPr>
                <w:rFonts w:hint="eastAsia"/>
                <w:sz w:val="18"/>
                <w:szCs w:val="18"/>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0" w:hRule="atLeast"/>
        </w:trPr>
        <w:tc>
          <w:tcPr>
            <w:tcW w:w="576" w:type="pct"/>
            <w:vMerge w:val="continue"/>
            <w:vAlign w:val="center"/>
          </w:tcPr>
          <w:p>
            <w:pPr>
              <w:rPr>
                <w:sz w:val="18"/>
                <w:szCs w:val="18"/>
              </w:rPr>
            </w:pPr>
          </w:p>
        </w:tc>
        <w:tc>
          <w:tcPr>
            <w:tcW w:w="442" w:type="pct"/>
            <w:vMerge w:val="continue"/>
            <w:vAlign w:val="center"/>
          </w:tcPr>
          <w:p>
            <w:pPr>
              <w:rPr>
                <w:sz w:val="18"/>
                <w:szCs w:val="18"/>
              </w:rPr>
            </w:pPr>
          </w:p>
        </w:tc>
        <w:tc>
          <w:tcPr>
            <w:tcW w:w="481" w:type="pct"/>
            <w:vAlign w:val="center"/>
          </w:tcPr>
          <w:p>
            <w:pPr>
              <w:rPr>
                <w:sz w:val="18"/>
                <w:szCs w:val="18"/>
              </w:rPr>
            </w:pPr>
            <w:r>
              <w:rPr>
                <w:rFonts w:hint="eastAsia"/>
                <w:sz w:val="18"/>
                <w:szCs w:val="18"/>
              </w:rPr>
              <w:t>公众或服务对象满意度(6分)</w:t>
            </w:r>
          </w:p>
        </w:tc>
        <w:tc>
          <w:tcPr>
            <w:tcW w:w="2934" w:type="pct"/>
            <w:gridSpan w:val="3"/>
            <w:vAlign w:val="center"/>
          </w:tcPr>
          <w:p>
            <w:pPr>
              <w:rPr>
                <w:sz w:val="18"/>
                <w:szCs w:val="18"/>
              </w:rPr>
            </w:pPr>
            <w:r>
              <w:rPr>
                <w:rFonts w:hint="eastAsia"/>
                <w:sz w:val="18"/>
                <w:szCs w:val="18"/>
              </w:rPr>
              <w:t>社会公众或服务对象是指部门（单位）履行职责而影响到的部门、群众或个人，一般采取社会调查的方式。如难以单独开展满意度调查的，可参照考市统计部门的数据、年度市直民主评议政风行风评价结果等数据，或者参考群众信访反馈的普遍性问题、本部门或权威第三方机构的开展满意度调查等进行分档计分。</w:t>
            </w:r>
            <w:r>
              <w:rPr>
                <w:rFonts w:hint="eastAsia"/>
                <w:sz w:val="18"/>
                <w:szCs w:val="18"/>
              </w:rPr>
              <w:br w:type="textWrapping"/>
            </w:r>
            <w:r>
              <w:rPr>
                <w:rFonts w:hint="eastAsia"/>
                <w:sz w:val="18"/>
                <w:szCs w:val="18"/>
              </w:rPr>
              <w:t>1.满意度≥95%，得6分；</w:t>
            </w:r>
            <w:r>
              <w:rPr>
                <w:rFonts w:hint="eastAsia"/>
                <w:sz w:val="18"/>
                <w:szCs w:val="18"/>
              </w:rPr>
              <w:br w:type="textWrapping"/>
            </w:r>
            <w:r>
              <w:rPr>
                <w:rFonts w:hint="eastAsia"/>
                <w:sz w:val="18"/>
                <w:szCs w:val="18"/>
              </w:rPr>
              <w:t>2.90%≤满意度＜95%的，得4分；</w:t>
            </w:r>
            <w:r>
              <w:rPr>
                <w:rFonts w:hint="eastAsia"/>
                <w:sz w:val="18"/>
                <w:szCs w:val="18"/>
              </w:rPr>
              <w:br w:type="textWrapping"/>
            </w:r>
            <w:r>
              <w:rPr>
                <w:rFonts w:hint="eastAsia"/>
                <w:sz w:val="18"/>
                <w:szCs w:val="18"/>
              </w:rPr>
              <w:t>3.80%≤满意度＜90%的，得2分；</w:t>
            </w:r>
            <w:r>
              <w:rPr>
                <w:rFonts w:hint="eastAsia"/>
                <w:sz w:val="18"/>
                <w:szCs w:val="18"/>
              </w:rPr>
              <w:br w:type="textWrapping"/>
            </w:r>
            <w:r>
              <w:rPr>
                <w:rFonts w:hint="eastAsia"/>
                <w:sz w:val="18"/>
                <w:szCs w:val="18"/>
              </w:rPr>
              <w:t>4.满意度＜80%的，得1分。</w:t>
            </w:r>
          </w:p>
        </w:tc>
        <w:tc>
          <w:tcPr>
            <w:tcW w:w="568" w:type="pct"/>
            <w:vAlign w:val="center"/>
          </w:tcPr>
          <w:p>
            <w:pPr>
              <w:rPr>
                <w:sz w:val="18"/>
                <w:szCs w:val="18"/>
              </w:rPr>
            </w:pPr>
            <w:r>
              <w:rPr>
                <w:rFonts w:hint="eastAsia"/>
                <w:sz w:val="18"/>
                <w:szCs w:val="18"/>
              </w:rPr>
              <w:t>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4432" w:type="pct"/>
            <w:gridSpan w:val="6"/>
            <w:vAlign w:val="center"/>
          </w:tcPr>
          <w:p>
            <w:pPr>
              <w:rPr>
                <w:sz w:val="18"/>
                <w:szCs w:val="18"/>
              </w:rPr>
            </w:pPr>
            <w:r>
              <w:rPr>
                <w:rFonts w:hint="eastAsia"/>
                <w:sz w:val="18"/>
                <w:szCs w:val="18"/>
              </w:rPr>
              <w:t>自评总得分</w:t>
            </w:r>
          </w:p>
        </w:tc>
        <w:tc>
          <w:tcPr>
            <w:tcW w:w="568" w:type="pct"/>
            <w:vAlign w:val="center"/>
          </w:tcPr>
          <w:p>
            <w:pPr>
              <w:rPr>
                <w:sz w:val="18"/>
                <w:szCs w:val="18"/>
              </w:rPr>
            </w:pPr>
            <w:r>
              <w:rPr>
                <w:rFonts w:hint="eastAsia"/>
                <w:sz w:val="18"/>
                <w:szCs w:val="18"/>
              </w:rPr>
              <w:t>94.81</w:t>
            </w:r>
          </w:p>
        </w:tc>
      </w:tr>
    </w:tbl>
    <w:p>
      <w:pPr>
        <w:rPr>
          <w:sz w:val="18"/>
          <w:szCs w:val="18"/>
        </w:rPr>
      </w:pPr>
    </w:p>
    <w:sectPr>
      <w:pgSz w:w="16839" w:h="11907" w:orient="landscape"/>
      <w:pgMar w:top="1134" w:right="1440" w:bottom="851"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Adobe 楷体 Std R">
    <w:altName w:val="宋体"/>
    <w:panose1 w:val="02020400000000000000"/>
    <w:charset w:val="86"/>
    <w:family w:val="roman"/>
    <w:pitch w:val="default"/>
    <w:sig w:usb0="00000000" w:usb1="00000000" w:usb2="00000016" w:usb3="00000000" w:csb0="00060007" w:csb1="00000000"/>
  </w:font>
  <w:font w:name="楷体_GB2312">
    <w:altName w:val="楷体"/>
    <w:panose1 w:val="02010609030101010101"/>
    <w:charset w:val="86"/>
    <w:family w:val="modern"/>
    <w:pitch w:val="default"/>
    <w:sig w:usb0="00000000" w:usb1="00000000" w:usb2="00000010" w:usb3="00000000" w:csb0="00040000" w:csb1="00000000"/>
  </w:font>
  <w:font w:name="Arial">
    <w:panose1 w:val="020B0604020202020204"/>
    <w:charset w:val="00"/>
    <w:family w:val="swiss"/>
    <w:pitch w:val="default"/>
    <w:sig w:usb0="E0002EFF" w:usb1="C000785B" w:usb2="00000009" w:usb3="00000000" w:csb0="400001FF" w:csb1="FFFF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Unknown">
    <w15:presenceInfo w15:providerId="None" w15:userId="Unknow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EzOGExMTIyYTFjMDViYTFkM2RhZWQ2ODI4MmI0ZGEifQ=="/>
  </w:docVars>
  <w:rsids>
    <w:rsidRoot w:val="007C6A8D"/>
    <w:rsid w:val="000126CA"/>
    <w:rsid w:val="00015287"/>
    <w:rsid w:val="000757DF"/>
    <w:rsid w:val="000C1693"/>
    <w:rsid w:val="000C7F39"/>
    <w:rsid w:val="000D5ECC"/>
    <w:rsid w:val="000E0DB9"/>
    <w:rsid w:val="000F7CAE"/>
    <w:rsid w:val="001030FD"/>
    <w:rsid w:val="00156F7B"/>
    <w:rsid w:val="00186083"/>
    <w:rsid w:val="001A4FCA"/>
    <w:rsid w:val="001E1A5E"/>
    <w:rsid w:val="001E702E"/>
    <w:rsid w:val="001F5AA4"/>
    <w:rsid w:val="001F75CD"/>
    <w:rsid w:val="00235966"/>
    <w:rsid w:val="002A7700"/>
    <w:rsid w:val="002E0FBC"/>
    <w:rsid w:val="003027ED"/>
    <w:rsid w:val="00310790"/>
    <w:rsid w:val="00323B8D"/>
    <w:rsid w:val="003577C2"/>
    <w:rsid w:val="00363310"/>
    <w:rsid w:val="00382649"/>
    <w:rsid w:val="00394B68"/>
    <w:rsid w:val="003B1900"/>
    <w:rsid w:val="003D5362"/>
    <w:rsid w:val="003F3BCB"/>
    <w:rsid w:val="004351A6"/>
    <w:rsid w:val="00447BDD"/>
    <w:rsid w:val="0045324D"/>
    <w:rsid w:val="004549B1"/>
    <w:rsid w:val="00460477"/>
    <w:rsid w:val="004822C3"/>
    <w:rsid w:val="004A3245"/>
    <w:rsid w:val="004B1CFE"/>
    <w:rsid w:val="004B47F6"/>
    <w:rsid w:val="004C1FA6"/>
    <w:rsid w:val="004E5385"/>
    <w:rsid w:val="004F3E5A"/>
    <w:rsid w:val="004F5AA7"/>
    <w:rsid w:val="00504E83"/>
    <w:rsid w:val="00543462"/>
    <w:rsid w:val="005442B2"/>
    <w:rsid w:val="00567EEA"/>
    <w:rsid w:val="0058344B"/>
    <w:rsid w:val="005A7B7C"/>
    <w:rsid w:val="005B6F09"/>
    <w:rsid w:val="005C793D"/>
    <w:rsid w:val="005D6FD8"/>
    <w:rsid w:val="0060119A"/>
    <w:rsid w:val="00644E44"/>
    <w:rsid w:val="006668F7"/>
    <w:rsid w:val="00670E00"/>
    <w:rsid w:val="00675FAB"/>
    <w:rsid w:val="0069068D"/>
    <w:rsid w:val="006A08E5"/>
    <w:rsid w:val="006A0B18"/>
    <w:rsid w:val="006E2C6E"/>
    <w:rsid w:val="006F0724"/>
    <w:rsid w:val="00706FFB"/>
    <w:rsid w:val="007605E0"/>
    <w:rsid w:val="00762F57"/>
    <w:rsid w:val="007A33F9"/>
    <w:rsid w:val="007B1093"/>
    <w:rsid w:val="007B6131"/>
    <w:rsid w:val="007C6A8D"/>
    <w:rsid w:val="007C77C0"/>
    <w:rsid w:val="007E03B1"/>
    <w:rsid w:val="007E16C0"/>
    <w:rsid w:val="007F11FC"/>
    <w:rsid w:val="00843F54"/>
    <w:rsid w:val="0085384E"/>
    <w:rsid w:val="00865257"/>
    <w:rsid w:val="00866D4F"/>
    <w:rsid w:val="00885817"/>
    <w:rsid w:val="00886EBB"/>
    <w:rsid w:val="008C01DD"/>
    <w:rsid w:val="008C3101"/>
    <w:rsid w:val="008C5E9F"/>
    <w:rsid w:val="008D3C34"/>
    <w:rsid w:val="00907B9F"/>
    <w:rsid w:val="009254A3"/>
    <w:rsid w:val="009374E9"/>
    <w:rsid w:val="009423B8"/>
    <w:rsid w:val="0094704A"/>
    <w:rsid w:val="009803FA"/>
    <w:rsid w:val="009B6BB4"/>
    <w:rsid w:val="00A05448"/>
    <w:rsid w:val="00A20643"/>
    <w:rsid w:val="00A327AA"/>
    <w:rsid w:val="00A405F1"/>
    <w:rsid w:val="00A45744"/>
    <w:rsid w:val="00A656CB"/>
    <w:rsid w:val="00AA5338"/>
    <w:rsid w:val="00AC140F"/>
    <w:rsid w:val="00AD4C3B"/>
    <w:rsid w:val="00AD7537"/>
    <w:rsid w:val="00AE045B"/>
    <w:rsid w:val="00AE160D"/>
    <w:rsid w:val="00AF6E39"/>
    <w:rsid w:val="00AF7612"/>
    <w:rsid w:val="00B012E2"/>
    <w:rsid w:val="00B16374"/>
    <w:rsid w:val="00B676B6"/>
    <w:rsid w:val="00B9050E"/>
    <w:rsid w:val="00BB7A05"/>
    <w:rsid w:val="00BD192D"/>
    <w:rsid w:val="00C2157C"/>
    <w:rsid w:val="00C24979"/>
    <w:rsid w:val="00C409C6"/>
    <w:rsid w:val="00C702B8"/>
    <w:rsid w:val="00C849EA"/>
    <w:rsid w:val="00CB6C81"/>
    <w:rsid w:val="00CB7FE9"/>
    <w:rsid w:val="00CC0E1B"/>
    <w:rsid w:val="00CC7C71"/>
    <w:rsid w:val="00CD69A4"/>
    <w:rsid w:val="00D50E3A"/>
    <w:rsid w:val="00D63CE9"/>
    <w:rsid w:val="00D80768"/>
    <w:rsid w:val="00D8503A"/>
    <w:rsid w:val="00D86FE6"/>
    <w:rsid w:val="00DC002F"/>
    <w:rsid w:val="00DD1293"/>
    <w:rsid w:val="00E134C7"/>
    <w:rsid w:val="00E25EE6"/>
    <w:rsid w:val="00E32B89"/>
    <w:rsid w:val="00E61598"/>
    <w:rsid w:val="00E975EF"/>
    <w:rsid w:val="00EA27AF"/>
    <w:rsid w:val="00EB6F21"/>
    <w:rsid w:val="00F01A62"/>
    <w:rsid w:val="00F05CC5"/>
    <w:rsid w:val="00F178DE"/>
    <w:rsid w:val="00F85BCF"/>
    <w:rsid w:val="00FA665A"/>
    <w:rsid w:val="00FB1223"/>
    <w:rsid w:val="00FB5879"/>
    <w:rsid w:val="10642039"/>
    <w:rsid w:val="2FD556BE"/>
    <w:rsid w:val="42847A54"/>
    <w:rsid w:val="51192697"/>
    <w:rsid w:val="536B00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8"/>
    <w:semiHidden/>
    <w:unhideWhenUsed/>
    <w:uiPriority w:val="99"/>
    <w:rPr>
      <w:sz w:val="18"/>
      <w:szCs w:val="18"/>
    </w:rPr>
  </w:style>
  <w:style w:type="paragraph" w:styleId="3">
    <w:name w:val="footer"/>
    <w:basedOn w:val="1"/>
    <w:link w:val="10"/>
    <w:unhideWhenUsed/>
    <w:uiPriority w:val="99"/>
    <w:pPr>
      <w:tabs>
        <w:tab w:val="center" w:pos="4153"/>
        <w:tab w:val="right" w:pos="8306"/>
      </w:tabs>
      <w:snapToGrid w:val="0"/>
      <w:jc w:val="left"/>
    </w:pPr>
    <w:rPr>
      <w:sz w:val="18"/>
      <w:szCs w:val="18"/>
    </w:rPr>
  </w:style>
  <w:style w:type="paragraph" w:styleId="4">
    <w:name w:val="header"/>
    <w:basedOn w:val="1"/>
    <w:link w:val="9"/>
    <w:unhideWhenUsed/>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批注框文本 字符"/>
    <w:basedOn w:val="7"/>
    <w:link w:val="2"/>
    <w:semiHidden/>
    <w:uiPriority w:val="99"/>
    <w:rPr>
      <w:rFonts w:ascii="Times New Roman" w:hAnsi="Times New Roman" w:eastAsia="宋体" w:cs="Times New Roman"/>
      <w:sz w:val="18"/>
      <w:szCs w:val="18"/>
    </w:rPr>
  </w:style>
  <w:style w:type="character" w:customStyle="1" w:styleId="9">
    <w:name w:val="页眉 字符"/>
    <w:basedOn w:val="7"/>
    <w:link w:val="4"/>
    <w:uiPriority w:val="99"/>
    <w:rPr>
      <w:rFonts w:ascii="Times New Roman" w:hAnsi="Times New Roman" w:eastAsia="宋体" w:cs="Times New Roman"/>
      <w:sz w:val="18"/>
      <w:szCs w:val="18"/>
    </w:rPr>
  </w:style>
  <w:style w:type="character" w:customStyle="1" w:styleId="10">
    <w:name w:val="页脚 字符"/>
    <w:basedOn w:val="7"/>
    <w:link w:val="3"/>
    <w:uiPriority w:val="99"/>
    <w:rPr>
      <w:rFonts w:ascii="Times New Roman" w:hAnsi="Times New Roman" w:eastAsia="宋体" w:cs="Times New Roman"/>
      <w:sz w:val="18"/>
      <w:szCs w:val="18"/>
    </w:rPr>
  </w:style>
  <w:style w:type="paragraph" w:customStyle="1" w:styleId="11">
    <w:name w:val="Default"/>
    <w:unhideWhenUsed/>
    <w:qFormat/>
    <w:uiPriority w:val="99"/>
    <w:pPr>
      <w:widowControl w:val="0"/>
      <w:autoSpaceDE w:val="0"/>
      <w:autoSpaceDN w:val="0"/>
      <w:adjustRightInd w:val="0"/>
    </w:pPr>
    <w:rPr>
      <w:rFonts w:hint="eastAsia" w:ascii="宋体" w:hAnsi="宋体" w:eastAsia="宋体" w:cs="Times New Roman"/>
      <w:color w:val="000000"/>
      <w:sz w:val="24"/>
      <w:lang w:val="en-US" w:eastAsia="zh-CN" w:bidi="ar-SA"/>
    </w:rPr>
  </w:style>
  <w:style w:type="paragraph" w:customStyle="1" w:styleId="12">
    <w:name w:val="CM31"/>
    <w:basedOn w:val="11"/>
    <w:next w:val="11"/>
    <w:unhideWhenUsed/>
    <w:qFormat/>
    <w:uiPriority w:val="99"/>
    <w:rPr>
      <w:rFonts w:hint="default"/>
    </w:rPr>
  </w:style>
  <w:style w:type="paragraph" w:customStyle="1" w:styleId="13">
    <w:name w:val="CM28"/>
    <w:basedOn w:val="11"/>
    <w:next w:val="11"/>
    <w:unhideWhenUsed/>
    <w:qFormat/>
    <w:uiPriority w:val="99"/>
    <w:rPr>
      <w:rFonts w:hint="default"/>
    </w:rPr>
  </w:style>
  <w:style w:type="paragraph" w:customStyle="1" w:styleId="14">
    <w:name w:val="CM1"/>
    <w:basedOn w:val="1"/>
    <w:next w:val="1"/>
    <w:unhideWhenUsed/>
    <w:qFormat/>
    <w:uiPriority w:val="99"/>
    <w:pPr>
      <w:autoSpaceDE w:val="0"/>
      <w:autoSpaceDN w:val="0"/>
      <w:adjustRightInd w:val="0"/>
      <w:spacing w:line="473" w:lineRule="atLeast"/>
      <w:jc w:val="left"/>
    </w:pPr>
    <w:rPr>
      <w:rFonts w:ascii="宋体" w:hAnsi="宋体"/>
      <w:color w:val="000000"/>
      <w:kern w:val="0"/>
      <w:sz w:val="24"/>
      <w:szCs w:val="20"/>
    </w:rPr>
  </w:style>
</w:styles>
</file>

<file path=word/_rels/document.xml.rels><?xml version="1.0" encoding="UTF-8" standalone="yes"?>
<Relationships xmlns="http://schemas.openxmlformats.org/package/2006/relationships"><Relationship Id="rId5" Type="http://schemas.microsoft.com/office/2011/relationships/people" Target="people.xml"/><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23</Pages>
  <Words>10965</Words>
  <Characters>12380</Characters>
  <Lines>95</Lines>
  <Paragraphs>26</Paragraphs>
  <TotalTime>4</TotalTime>
  <ScaleCrop>false</ScaleCrop>
  <LinksUpToDate>false</LinksUpToDate>
  <CharactersWithSpaces>12718</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2020-10-24T07:17:00Z</dcterms:created>
  <dc:creator>桂鑫</dc:creator>
  <cp:lastModifiedBy>凯立德</cp:lastModifiedBy>
  <dcterms:modified xsi:type="dcterms:W3CDTF">2023-04-07T08:25:34Z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F8CB047DECEC4DA8B8AAA440A6BEE285_12</vt:lpwstr>
  </property>
</Properties>
</file>